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1EE11" w14:textId="3C21199F" w:rsidR="00864A7C" w:rsidRPr="00730E31" w:rsidRDefault="00B528BB" w:rsidP="0069077F">
      <w:pPr>
        <w:pStyle w:val="Tytu"/>
        <w:spacing w:line="276" w:lineRule="auto"/>
        <w:jc w:val="center"/>
        <w:rPr>
          <w:rStyle w:val="Pogrubienie"/>
          <w:rFonts w:ascii="Calibri" w:hAnsi="Calibri" w:cs="Calibri"/>
          <w:sz w:val="22"/>
          <w:szCs w:val="22"/>
        </w:rPr>
      </w:pPr>
      <w:r w:rsidRPr="00730E31">
        <w:rPr>
          <w:rStyle w:val="Pogrubienie"/>
          <w:rFonts w:ascii="Calibri" w:hAnsi="Calibri" w:cs="Calibri"/>
          <w:sz w:val="22"/>
          <w:szCs w:val="22"/>
        </w:rPr>
        <w:t>UMOWA WDROŻENIA</w:t>
      </w:r>
    </w:p>
    <w:p w14:paraId="7C56C3F6" w14:textId="49CC1336" w:rsidR="00864A7C" w:rsidRPr="00730E31" w:rsidRDefault="004849B6" w:rsidP="0069077F">
      <w:pPr>
        <w:pStyle w:val="NormalnyWeb"/>
        <w:pBdr>
          <w:bottom w:val="single" w:sz="6" w:space="1" w:color="00000A"/>
        </w:pBdr>
        <w:shd w:val="clear" w:color="auto" w:fill="FFFFFF"/>
        <w:spacing w:beforeAutospacing="0" w:after="0" w:afterAutospacing="0" w:line="276" w:lineRule="auto"/>
        <w:jc w:val="center"/>
        <w:rPr>
          <w:rFonts w:ascii="Calibri" w:hAnsi="Calibri" w:cs="Calibri"/>
          <w:b/>
          <w:bCs/>
          <w:color w:val="auto"/>
          <w:sz w:val="22"/>
          <w:szCs w:val="22"/>
        </w:rPr>
      </w:pPr>
      <w:r w:rsidRPr="00730E31">
        <w:rPr>
          <w:rStyle w:val="Pogrubienie"/>
          <w:rFonts w:ascii="Calibri" w:hAnsi="Calibri" w:cs="Calibri"/>
          <w:color w:val="auto"/>
          <w:sz w:val="22"/>
          <w:szCs w:val="22"/>
        </w:rPr>
        <w:t>O</w:t>
      </w:r>
      <w:r w:rsidR="00165086" w:rsidRPr="00730E31">
        <w:rPr>
          <w:rStyle w:val="Pogrubienie"/>
          <w:rFonts w:ascii="Calibri" w:hAnsi="Calibri" w:cs="Calibri"/>
          <w:color w:val="auto"/>
          <w:sz w:val="22"/>
          <w:szCs w:val="22"/>
        </w:rPr>
        <w:t xml:space="preserve">programowania </w:t>
      </w:r>
      <w:r w:rsidRPr="00730E31">
        <w:rPr>
          <w:rStyle w:val="Pogrubienie"/>
          <w:rFonts w:ascii="Calibri" w:hAnsi="Calibri" w:cs="Calibri"/>
          <w:color w:val="auto"/>
          <w:sz w:val="22"/>
          <w:szCs w:val="22"/>
        </w:rPr>
        <w:t>A</w:t>
      </w:r>
      <w:r w:rsidR="00165086" w:rsidRPr="00730E31">
        <w:rPr>
          <w:rStyle w:val="Pogrubienie"/>
          <w:rFonts w:ascii="Calibri" w:hAnsi="Calibri" w:cs="Calibri"/>
          <w:color w:val="auto"/>
          <w:sz w:val="22"/>
          <w:szCs w:val="22"/>
        </w:rPr>
        <w:t>plikacyjnego</w:t>
      </w:r>
    </w:p>
    <w:p w14:paraId="27A8A0A4" w14:textId="77777777" w:rsidR="00864A7C" w:rsidRPr="00730E31" w:rsidRDefault="00864A7C" w:rsidP="0069077F">
      <w:pPr>
        <w:pStyle w:val="NormalnyWeb"/>
        <w:shd w:val="clear" w:color="auto" w:fill="FFFFFF"/>
        <w:spacing w:beforeAutospacing="0" w:after="0" w:afterAutospacing="0" w:line="276" w:lineRule="auto"/>
        <w:rPr>
          <w:rFonts w:ascii="Calibri" w:hAnsi="Calibri" w:cs="Calibri"/>
          <w:b/>
          <w:color w:val="auto"/>
          <w:sz w:val="22"/>
          <w:szCs w:val="22"/>
        </w:rPr>
      </w:pPr>
    </w:p>
    <w:p w14:paraId="0B278794" w14:textId="1F6BC4B9" w:rsidR="00864A7C" w:rsidRPr="004A7C2E" w:rsidRDefault="00B528BB" w:rsidP="0069077F">
      <w:pPr>
        <w:pStyle w:val="NormalnyWeb"/>
        <w:shd w:val="clear" w:color="auto" w:fill="FFFFFF"/>
        <w:spacing w:beforeAutospacing="0" w:after="0" w:afterAutospacing="0" w:line="276" w:lineRule="auto"/>
        <w:jc w:val="center"/>
        <w:rPr>
          <w:rFonts w:ascii="Calibri" w:hAnsi="Calibri" w:cs="Calibri"/>
          <w:b/>
          <w:color w:val="auto"/>
          <w:sz w:val="22"/>
          <w:szCs w:val="22"/>
        </w:rPr>
      </w:pPr>
      <w:r w:rsidRPr="00730E31">
        <w:rPr>
          <w:rFonts w:ascii="Calibri" w:hAnsi="Calibri" w:cs="Calibri"/>
          <w:b/>
          <w:color w:val="auto"/>
          <w:sz w:val="22"/>
          <w:szCs w:val="22"/>
        </w:rPr>
        <w:t>zaw</w:t>
      </w:r>
      <w:r w:rsidRPr="004A7C2E">
        <w:rPr>
          <w:rFonts w:ascii="Calibri" w:hAnsi="Calibri" w:cs="Calibri"/>
          <w:b/>
          <w:color w:val="auto"/>
          <w:sz w:val="22"/>
          <w:szCs w:val="22"/>
        </w:rPr>
        <w:t xml:space="preserve">arta w </w:t>
      </w:r>
      <w:r w:rsidR="00006ACD" w:rsidRPr="004A7C2E">
        <w:rPr>
          <w:rFonts w:ascii="Calibri" w:hAnsi="Calibri" w:cs="Calibri"/>
          <w:b/>
          <w:color w:val="auto"/>
          <w:sz w:val="22"/>
          <w:szCs w:val="22"/>
        </w:rPr>
        <w:t>[MIEJSCOWOŚĆ]</w:t>
      </w:r>
      <w:r w:rsidR="00165086" w:rsidRPr="004A7C2E">
        <w:rPr>
          <w:rFonts w:ascii="Calibri" w:hAnsi="Calibri" w:cs="Calibri"/>
          <w:b/>
          <w:color w:val="auto"/>
          <w:sz w:val="22"/>
          <w:szCs w:val="22"/>
        </w:rPr>
        <w:t xml:space="preserve"> </w:t>
      </w:r>
      <w:r w:rsidRPr="004A7C2E">
        <w:rPr>
          <w:rFonts w:ascii="Calibri" w:hAnsi="Calibri" w:cs="Calibri"/>
          <w:b/>
          <w:color w:val="auto"/>
          <w:sz w:val="22"/>
          <w:szCs w:val="22"/>
        </w:rPr>
        <w:t>w dniu</w:t>
      </w:r>
      <w:r w:rsidR="007E7822" w:rsidRPr="004A7C2E">
        <w:rPr>
          <w:rFonts w:ascii="Calibri" w:hAnsi="Calibri" w:cs="Calibri"/>
          <w:b/>
          <w:color w:val="auto"/>
          <w:sz w:val="22"/>
          <w:szCs w:val="22"/>
        </w:rPr>
        <w:t xml:space="preserve"> </w:t>
      </w:r>
      <w:r w:rsidR="00006ACD" w:rsidRPr="004A7C2E">
        <w:rPr>
          <w:rFonts w:ascii="Calibri" w:hAnsi="Calibri" w:cs="Calibri"/>
          <w:b/>
          <w:color w:val="auto"/>
          <w:sz w:val="22"/>
          <w:szCs w:val="22"/>
        </w:rPr>
        <w:t>[DD-MM-RRRR]</w:t>
      </w:r>
      <w:r w:rsidR="00165086" w:rsidRPr="004A7C2E">
        <w:rPr>
          <w:rFonts w:ascii="Calibri" w:hAnsi="Calibri" w:cs="Calibri"/>
          <w:b/>
          <w:color w:val="auto"/>
          <w:sz w:val="22"/>
          <w:szCs w:val="22"/>
        </w:rPr>
        <w:t xml:space="preserve"> </w:t>
      </w:r>
      <w:r w:rsidRPr="004A7C2E">
        <w:rPr>
          <w:rFonts w:ascii="Calibri" w:hAnsi="Calibri" w:cs="Calibri"/>
          <w:b/>
          <w:color w:val="auto"/>
          <w:sz w:val="22"/>
          <w:szCs w:val="22"/>
        </w:rPr>
        <w:t>r.</w:t>
      </w:r>
      <w:r w:rsidR="00EF1CC6" w:rsidRPr="004A7C2E">
        <w:rPr>
          <w:rStyle w:val="Odwoanieprzypisudolnego"/>
          <w:rFonts w:ascii="Calibri" w:hAnsi="Calibri" w:cs="Calibri"/>
          <w:b/>
          <w:color w:val="auto"/>
          <w:sz w:val="22"/>
          <w:szCs w:val="22"/>
        </w:rPr>
        <w:footnoteReference w:id="1"/>
      </w:r>
      <w:r w:rsidRPr="004A7C2E">
        <w:rPr>
          <w:rFonts w:ascii="Calibri" w:hAnsi="Calibri" w:cs="Calibri"/>
          <w:b/>
          <w:color w:val="auto"/>
          <w:sz w:val="22"/>
          <w:szCs w:val="22"/>
        </w:rPr>
        <w:t xml:space="preserve"> pomiędzy:</w:t>
      </w:r>
    </w:p>
    <w:p w14:paraId="0688DDA2" w14:textId="77777777" w:rsidR="00864A7C" w:rsidRPr="004A7C2E" w:rsidRDefault="00864A7C" w:rsidP="0069077F">
      <w:pPr>
        <w:pStyle w:val="NormalnyWeb"/>
        <w:shd w:val="clear" w:color="auto" w:fill="FFFFFF"/>
        <w:spacing w:beforeAutospacing="0" w:after="0" w:afterAutospacing="0" w:line="276" w:lineRule="auto"/>
        <w:jc w:val="center"/>
        <w:rPr>
          <w:rFonts w:ascii="Calibri" w:hAnsi="Calibri" w:cs="Calibri"/>
          <w:b/>
          <w:color w:val="auto"/>
          <w:sz w:val="22"/>
          <w:szCs w:val="22"/>
        </w:rPr>
      </w:pPr>
    </w:p>
    <w:p w14:paraId="5DC28A40" w14:textId="2F6E5840" w:rsidR="00B77EB9" w:rsidRPr="004A7C2E" w:rsidRDefault="00B77EB9" w:rsidP="00B77EB9">
      <w:pPr>
        <w:autoSpaceDE w:val="0"/>
        <w:autoSpaceDN w:val="0"/>
        <w:adjustRightInd w:val="0"/>
        <w:spacing w:after="0"/>
        <w:jc w:val="both"/>
        <w:rPr>
          <w:rFonts w:ascii="Calibri" w:hAnsi="Calibri" w:cs="Calibri"/>
          <w:color w:val="auto"/>
        </w:rPr>
      </w:pPr>
      <w:r w:rsidRPr="004A7C2E">
        <w:rPr>
          <w:rFonts w:ascii="Calibri" w:hAnsi="Calibri" w:cs="Calibri"/>
          <w:b/>
          <w:bCs/>
          <w:color w:val="auto"/>
        </w:rPr>
        <w:t>[NAZWA ZAMAWIAJĄCEGO</w:t>
      </w:r>
      <w:r w:rsidRPr="004A7C2E">
        <w:rPr>
          <w:rFonts w:ascii="Calibri" w:hAnsi="Calibri" w:cs="Calibri"/>
          <w:color w:val="auto"/>
        </w:rPr>
        <w:t>], wpisany</w:t>
      </w:r>
      <w:r w:rsidR="000A1346" w:rsidRPr="004A7C2E">
        <w:rPr>
          <w:rFonts w:ascii="Calibri" w:hAnsi="Calibri" w:cs="Calibri"/>
          <w:color w:val="auto"/>
        </w:rPr>
        <w:t>m/ą</w:t>
      </w:r>
      <w:r w:rsidRPr="004A7C2E">
        <w:rPr>
          <w:rFonts w:ascii="Calibri" w:hAnsi="Calibri" w:cs="Calibri"/>
          <w:color w:val="auto"/>
        </w:rPr>
        <w:t xml:space="preserve"> do rejestru stowarzyszeń, innych organizacji społecznych i zawodowych, fundacji oraz publicznych zakładów opieki zdrowotnej przez Sąd Rejonowy w ……., …… Wydział Gospodarczy Krajowego Rejestru Sądowego pod numerem KRS ………, </w:t>
      </w:r>
      <w:r w:rsidR="000A1346" w:rsidRPr="004A7C2E">
        <w:rPr>
          <w:rFonts w:ascii="Calibri" w:hAnsi="Calibri" w:cs="Calibri"/>
          <w:color w:val="auto"/>
        </w:rPr>
        <w:t xml:space="preserve">posiadającym/ą </w:t>
      </w:r>
      <w:r w:rsidRPr="004A7C2E">
        <w:rPr>
          <w:rFonts w:ascii="Calibri" w:hAnsi="Calibri" w:cs="Calibri"/>
          <w:color w:val="auto"/>
        </w:rPr>
        <w:t xml:space="preserve">NIP …… REGON: ………, </w:t>
      </w:r>
    </w:p>
    <w:p w14:paraId="1D5CD6E4" w14:textId="47B24CC0" w:rsidR="00B77EB9" w:rsidRPr="004A7C2E" w:rsidRDefault="000A1346" w:rsidP="00B77EB9">
      <w:pPr>
        <w:autoSpaceDE w:val="0"/>
        <w:autoSpaceDN w:val="0"/>
        <w:adjustRightInd w:val="0"/>
        <w:spacing w:after="0"/>
        <w:jc w:val="both"/>
        <w:rPr>
          <w:rFonts w:ascii="Calibri" w:hAnsi="Calibri" w:cs="Calibri"/>
          <w:color w:val="auto"/>
        </w:rPr>
      </w:pPr>
      <w:r w:rsidRPr="004A7C2E">
        <w:rPr>
          <w:rFonts w:ascii="Calibri" w:hAnsi="Calibri" w:cs="Calibri"/>
          <w:color w:val="auto"/>
        </w:rPr>
        <w:t>r</w:t>
      </w:r>
      <w:r w:rsidR="00B77EB9" w:rsidRPr="004A7C2E">
        <w:rPr>
          <w:rFonts w:ascii="Calibri" w:hAnsi="Calibri" w:cs="Calibri"/>
          <w:color w:val="auto"/>
        </w:rPr>
        <w:t>eprezentowanym</w:t>
      </w:r>
      <w:r w:rsidRPr="004A7C2E">
        <w:rPr>
          <w:rFonts w:ascii="Calibri" w:hAnsi="Calibri" w:cs="Calibri"/>
          <w:color w:val="auto"/>
        </w:rPr>
        <w:t>/ą</w:t>
      </w:r>
      <w:r w:rsidR="00B77EB9" w:rsidRPr="004A7C2E">
        <w:rPr>
          <w:rFonts w:ascii="Calibri" w:hAnsi="Calibri" w:cs="Calibri"/>
          <w:color w:val="auto"/>
        </w:rPr>
        <w:t xml:space="preserve"> przez:</w:t>
      </w:r>
    </w:p>
    <w:p w14:paraId="0DACB70F" w14:textId="77777777" w:rsidR="00B77EB9" w:rsidRPr="004A7C2E" w:rsidRDefault="00B77EB9" w:rsidP="00B77EB9">
      <w:pPr>
        <w:autoSpaceDE w:val="0"/>
        <w:autoSpaceDN w:val="0"/>
        <w:adjustRightInd w:val="0"/>
        <w:spacing w:after="0"/>
        <w:jc w:val="both"/>
        <w:rPr>
          <w:rFonts w:ascii="Calibri" w:hAnsi="Calibri" w:cs="Calibri"/>
          <w:color w:val="auto"/>
        </w:rPr>
      </w:pPr>
    </w:p>
    <w:p w14:paraId="0919BE97" w14:textId="57B7FBEC" w:rsidR="00B77EB9" w:rsidRPr="004A7C2E" w:rsidRDefault="00B77EB9" w:rsidP="00B77EB9">
      <w:pPr>
        <w:pStyle w:val="NormalnyWeb"/>
        <w:shd w:val="clear" w:color="auto" w:fill="FFFFFF"/>
        <w:spacing w:beforeAutospacing="0" w:after="0" w:afterAutospacing="0" w:line="276" w:lineRule="auto"/>
        <w:jc w:val="both"/>
        <w:rPr>
          <w:rFonts w:ascii="Calibri" w:hAnsi="Calibri" w:cs="Calibri"/>
          <w:color w:val="auto"/>
          <w:sz w:val="22"/>
          <w:szCs w:val="22"/>
        </w:rPr>
      </w:pPr>
      <w:r w:rsidRPr="004A7C2E">
        <w:rPr>
          <w:rFonts w:ascii="Calibri" w:hAnsi="Calibri" w:cs="Calibri"/>
          <w:color w:val="auto"/>
          <w:sz w:val="22"/>
          <w:szCs w:val="22"/>
        </w:rPr>
        <w:t xml:space="preserve">…………………………………….. </w:t>
      </w:r>
    </w:p>
    <w:p w14:paraId="065F26E1" w14:textId="5A0EE951" w:rsidR="00864A7C" w:rsidRPr="004A7C2E" w:rsidRDefault="00B528BB" w:rsidP="00B77EB9">
      <w:pPr>
        <w:pStyle w:val="NormalnyWeb"/>
        <w:shd w:val="clear" w:color="auto" w:fill="FFFFFF"/>
        <w:spacing w:beforeAutospacing="0" w:after="0" w:afterAutospacing="0" w:line="276" w:lineRule="auto"/>
        <w:jc w:val="both"/>
        <w:rPr>
          <w:rFonts w:ascii="Calibri" w:hAnsi="Calibri" w:cs="Calibri"/>
          <w:b/>
          <w:i/>
          <w:color w:val="auto"/>
          <w:sz w:val="22"/>
          <w:szCs w:val="22"/>
        </w:rPr>
      </w:pPr>
      <w:r w:rsidRPr="004A7C2E">
        <w:rPr>
          <w:rFonts w:ascii="Calibri" w:hAnsi="Calibri" w:cs="Calibri"/>
          <w:color w:val="auto"/>
          <w:sz w:val="22"/>
          <w:szCs w:val="22"/>
        </w:rPr>
        <w:t>zwanym</w:t>
      </w:r>
      <w:r w:rsidR="00CF6389" w:rsidRPr="004A7C2E">
        <w:rPr>
          <w:rFonts w:ascii="Calibri" w:hAnsi="Calibri" w:cs="Calibri"/>
          <w:color w:val="auto"/>
          <w:sz w:val="22"/>
          <w:szCs w:val="22"/>
        </w:rPr>
        <w:t>/ą</w:t>
      </w:r>
      <w:r w:rsidRPr="004A7C2E">
        <w:rPr>
          <w:rFonts w:ascii="Calibri" w:hAnsi="Calibri" w:cs="Calibri"/>
          <w:color w:val="auto"/>
          <w:sz w:val="22"/>
          <w:szCs w:val="22"/>
        </w:rPr>
        <w:t xml:space="preserve"> w dalszej części: </w:t>
      </w:r>
      <w:r w:rsidRPr="004A7C2E">
        <w:rPr>
          <w:rFonts w:ascii="Calibri" w:hAnsi="Calibri" w:cs="Calibri"/>
          <w:b/>
          <w:color w:val="auto"/>
          <w:sz w:val="22"/>
          <w:szCs w:val="22"/>
        </w:rPr>
        <w:t>ZAMAWIAJĄCYM</w:t>
      </w:r>
    </w:p>
    <w:p w14:paraId="0B633146" w14:textId="77777777" w:rsidR="00864A7C" w:rsidRPr="004A7C2E" w:rsidRDefault="00864A7C" w:rsidP="0069077F">
      <w:pPr>
        <w:pStyle w:val="NormalnyWeb"/>
        <w:shd w:val="clear" w:color="auto" w:fill="FFFFFF"/>
        <w:spacing w:beforeAutospacing="0" w:after="0" w:afterAutospacing="0" w:line="276" w:lineRule="auto"/>
        <w:jc w:val="both"/>
        <w:rPr>
          <w:rFonts w:ascii="Calibri" w:hAnsi="Calibri" w:cs="Calibri"/>
          <w:color w:val="auto"/>
          <w:sz w:val="22"/>
          <w:szCs w:val="22"/>
        </w:rPr>
      </w:pPr>
    </w:p>
    <w:p w14:paraId="7766125C" w14:textId="77777777" w:rsidR="00864A7C" w:rsidRPr="004A7C2E" w:rsidRDefault="00B528BB" w:rsidP="0069077F">
      <w:pPr>
        <w:pStyle w:val="NormalnyWeb"/>
        <w:shd w:val="clear" w:color="auto" w:fill="FFFFFF"/>
        <w:spacing w:beforeAutospacing="0" w:after="0" w:afterAutospacing="0" w:line="276" w:lineRule="auto"/>
        <w:rPr>
          <w:rFonts w:ascii="Calibri" w:hAnsi="Calibri" w:cs="Calibri"/>
          <w:i/>
          <w:color w:val="auto"/>
          <w:sz w:val="22"/>
          <w:szCs w:val="22"/>
        </w:rPr>
      </w:pPr>
      <w:r w:rsidRPr="004A7C2E">
        <w:rPr>
          <w:rFonts w:ascii="Calibri" w:hAnsi="Calibri" w:cs="Calibri"/>
          <w:i/>
          <w:color w:val="auto"/>
          <w:sz w:val="22"/>
          <w:szCs w:val="22"/>
        </w:rPr>
        <w:t>a</w:t>
      </w:r>
    </w:p>
    <w:p w14:paraId="565287AD" w14:textId="77777777" w:rsidR="000A1346" w:rsidRPr="004A7C2E" w:rsidRDefault="000A1346" w:rsidP="0069077F">
      <w:pPr>
        <w:pStyle w:val="NormalnyWeb"/>
        <w:shd w:val="clear" w:color="auto" w:fill="FFFFFF"/>
        <w:spacing w:beforeAutospacing="0" w:after="0" w:afterAutospacing="0" w:line="276" w:lineRule="auto"/>
        <w:rPr>
          <w:rFonts w:ascii="Calibri" w:hAnsi="Calibri" w:cs="Calibri"/>
          <w:i/>
          <w:color w:val="auto"/>
          <w:sz w:val="22"/>
          <w:szCs w:val="22"/>
        </w:rPr>
      </w:pPr>
    </w:p>
    <w:p w14:paraId="7B3E4E8D" w14:textId="674C4FF6" w:rsidR="00B77EB9" w:rsidRPr="004A7C2E" w:rsidRDefault="5CFEAB22" w:rsidP="00B77EB9">
      <w:pPr>
        <w:spacing w:after="0"/>
        <w:ind w:right="113"/>
        <w:jc w:val="both"/>
        <w:rPr>
          <w:rFonts w:ascii="Calibri" w:hAnsi="Calibri" w:cs="Calibri"/>
          <w:color w:val="auto"/>
        </w:rPr>
      </w:pPr>
      <w:r w:rsidRPr="004A7C2E">
        <w:rPr>
          <w:rFonts w:ascii="Calibri" w:hAnsi="Calibri" w:cs="Calibri"/>
          <w:b/>
          <w:bCs/>
          <w:color w:val="auto"/>
        </w:rPr>
        <w:t>[NAZWA WYKONAWCY]</w:t>
      </w:r>
      <w:r w:rsidRPr="004A7C2E">
        <w:rPr>
          <w:rFonts w:ascii="Calibri" w:hAnsi="Calibri" w:cs="Calibri"/>
          <w:color w:val="auto"/>
        </w:rPr>
        <w:t>, z siedzibą w …………, ul. …………….., wpisaną do rejestru przedsiębiorców prowadzonego przez Sąd Rejonowy w ………………, …….. Wydział Gospodarczy Krajowego Rejestru Sądowego pod numerem KRS ……</w:t>
      </w:r>
      <w:bookmarkStart w:id="0" w:name="_Int_ErcaYCHU"/>
      <w:r w:rsidRPr="004A7C2E">
        <w:rPr>
          <w:rFonts w:ascii="Calibri" w:hAnsi="Calibri" w:cs="Calibri"/>
          <w:color w:val="auto"/>
        </w:rPr>
        <w:t>…….</w:t>
      </w:r>
      <w:bookmarkEnd w:id="0"/>
      <w:r w:rsidRPr="004A7C2E">
        <w:rPr>
          <w:rFonts w:ascii="Calibri" w:hAnsi="Calibri" w:cs="Calibri"/>
          <w:color w:val="auto"/>
        </w:rPr>
        <w:t>., posiadającą NIP …………..,</w:t>
      </w:r>
      <w:r w:rsidRPr="004A7C2E">
        <w:rPr>
          <w:rFonts w:ascii="Calibri" w:eastAsia="Times New Roman" w:hAnsi="Calibri" w:cs="Calibri"/>
          <w:color w:val="auto"/>
          <w:lang w:eastAsia="pl-PL"/>
        </w:rPr>
        <w:t xml:space="preserve"> </w:t>
      </w:r>
      <w:r w:rsidRPr="004A7C2E">
        <w:rPr>
          <w:rFonts w:ascii="Calibri" w:hAnsi="Calibri" w:cs="Calibri"/>
          <w:color w:val="auto"/>
        </w:rPr>
        <w:t>REGON ……………, BDO: ……………….</w:t>
      </w:r>
      <w:r w:rsidR="004C016B" w:rsidRPr="004A7C2E">
        <w:rPr>
          <w:rStyle w:val="Odwoanieprzypisudolnego"/>
          <w:rFonts w:ascii="Calibri" w:hAnsi="Calibri" w:cs="Calibri"/>
          <w:color w:val="auto"/>
        </w:rPr>
        <w:footnoteReference w:id="2"/>
      </w:r>
      <w:r w:rsidRPr="004A7C2E">
        <w:rPr>
          <w:rFonts w:ascii="Calibri" w:hAnsi="Calibri" w:cs="Calibri"/>
          <w:color w:val="auto"/>
        </w:rPr>
        <w:t xml:space="preserve"> *[JEŚLI DOTYCZY], o kapitale zakładowym, opłaconym w całości, w wysokości ……………….. zł, *[JEŚLI DOTYCZY],</w:t>
      </w:r>
    </w:p>
    <w:p w14:paraId="14B63099" w14:textId="0E952D2B" w:rsidR="00B77EB9" w:rsidRPr="004A7C2E" w:rsidRDefault="00B77EB9" w:rsidP="00B77EB9">
      <w:pPr>
        <w:spacing w:after="0"/>
        <w:ind w:right="113"/>
        <w:jc w:val="both"/>
        <w:rPr>
          <w:rFonts w:ascii="Calibri" w:hAnsi="Calibri" w:cs="Calibri"/>
          <w:color w:val="auto"/>
        </w:rPr>
      </w:pPr>
      <w:r w:rsidRPr="004A7C2E">
        <w:rPr>
          <w:rFonts w:ascii="Calibri" w:hAnsi="Calibri" w:cs="Calibri"/>
          <w:color w:val="auto"/>
        </w:rPr>
        <w:t xml:space="preserve">reprezentowaną przez: </w:t>
      </w:r>
    </w:p>
    <w:p w14:paraId="11053FF2" w14:textId="77777777" w:rsidR="00B77EB9" w:rsidRPr="00730E31" w:rsidRDefault="00B77EB9" w:rsidP="00B77EB9">
      <w:pPr>
        <w:spacing w:after="0"/>
        <w:ind w:right="113"/>
        <w:jc w:val="both"/>
        <w:rPr>
          <w:rFonts w:ascii="Calibri" w:hAnsi="Calibri" w:cs="Calibri"/>
          <w:color w:val="auto"/>
        </w:rPr>
      </w:pPr>
    </w:p>
    <w:p w14:paraId="5614A665" w14:textId="6220B0B4" w:rsidR="00B77EB9" w:rsidRPr="00730E31" w:rsidRDefault="00B77EB9" w:rsidP="00B77EB9">
      <w:pPr>
        <w:spacing w:after="0"/>
        <w:ind w:right="113"/>
        <w:jc w:val="both"/>
        <w:rPr>
          <w:rFonts w:ascii="Calibri" w:hAnsi="Calibri" w:cs="Calibri"/>
          <w:color w:val="auto"/>
        </w:rPr>
      </w:pPr>
      <w:r w:rsidRPr="00730E31">
        <w:rPr>
          <w:rFonts w:ascii="Calibri" w:hAnsi="Calibri" w:cs="Calibri"/>
          <w:color w:val="auto"/>
        </w:rPr>
        <w:t>……………………………………………………………</w:t>
      </w:r>
    </w:p>
    <w:p w14:paraId="148D06E2" w14:textId="77777777" w:rsidR="00864A7C" w:rsidRPr="00730E31" w:rsidRDefault="00864A7C" w:rsidP="0069077F">
      <w:pPr>
        <w:pStyle w:val="NormalnyWeb"/>
        <w:shd w:val="clear" w:color="auto" w:fill="FFFFFF"/>
        <w:spacing w:beforeAutospacing="0" w:after="0" w:afterAutospacing="0" w:line="276" w:lineRule="auto"/>
        <w:jc w:val="both"/>
        <w:rPr>
          <w:rFonts w:ascii="Calibri" w:hAnsi="Calibri" w:cs="Calibri"/>
          <w:i/>
          <w:color w:val="auto"/>
          <w:sz w:val="22"/>
          <w:szCs w:val="22"/>
        </w:rPr>
      </w:pPr>
    </w:p>
    <w:p w14:paraId="014DCE31" w14:textId="624EFFA9" w:rsidR="00864A7C" w:rsidRPr="00730E31" w:rsidRDefault="00B528BB" w:rsidP="0069077F">
      <w:pPr>
        <w:pStyle w:val="NormalnyWeb"/>
        <w:pBdr>
          <w:bottom w:val="single" w:sz="6" w:space="1" w:color="00000A"/>
        </w:pBdr>
        <w:shd w:val="clear" w:color="auto" w:fill="FFFFFF"/>
        <w:spacing w:beforeAutospacing="0" w:after="0" w:afterAutospacing="0" w:line="276" w:lineRule="auto"/>
        <w:jc w:val="both"/>
        <w:rPr>
          <w:rFonts w:ascii="Calibri" w:hAnsi="Calibri" w:cs="Calibri"/>
          <w:b/>
          <w:i/>
          <w:color w:val="auto"/>
          <w:sz w:val="22"/>
          <w:szCs w:val="22"/>
        </w:rPr>
      </w:pPr>
      <w:r w:rsidRPr="00730E31">
        <w:rPr>
          <w:rFonts w:ascii="Calibri" w:hAnsi="Calibri" w:cs="Calibri"/>
          <w:color w:val="auto"/>
          <w:sz w:val="22"/>
          <w:szCs w:val="22"/>
        </w:rPr>
        <w:t>zwan</w:t>
      </w:r>
      <w:r w:rsidR="00CF6389" w:rsidRPr="00730E31">
        <w:rPr>
          <w:rFonts w:ascii="Calibri" w:hAnsi="Calibri" w:cs="Calibri"/>
          <w:color w:val="auto"/>
          <w:sz w:val="22"/>
          <w:szCs w:val="22"/>
        </w:rPr>
        <w:t>ą</w:t>
      </w:r>
      <w:r w:rsidRPr="00730E31">
        <w:rPr>
          <w:rFonts w:ascii="Calibri" w:hAnsi="Calibri" w:cs="Calibri"/>
          <w:color w:val="auto"/>
          <w:sz w:val="22"/>
          <w:szCs w:val="22"/>
        </w:rPr>
        <w:t xml:space="preserve"> </w:t>
      </w:r>
      <w:r w:rsidR="00CF6389" w:rsidRPr="00730E31">
        <w:rPr>
          <w:rFonts w:ascii="Calibri" w:hAnsi="Calibri" w:cs="Calibri"/>
          <w:color w:val="auto"/>
          <w:sz w:val="22"/>
          <w:szCs w:val="22"/>
        </w:rPr>
        <w:t>w dalszej części</w:t>
      </w:r>
      <w:r w:rsidRPr="00730E31">
        <w:rPr>
          <w:rFonts w:ascii="Calibri" w:hAnsi="Calibri" w:cs="Calibri"/>
          <w:color w:val="auto"/>
          <w:sz w:val="22"/>
          <w:szCs w:val="22"/>
        </w:rPr>
        <w:t xml:space="preserve"> </w:t>
      </w:r>
      <w:r w:rsidRPr="00730E31">
        <w:rPr>
          <w:rFonts w:ascii="Calibri" w:hAnsi="Calibri" w:cs="Calibri"/>
          <w:b/>
          <w:color w:val="auto"/>
          <w:sz w:val="22"/>
          <w:szCs w:val="22"/>
        </w:rPr>
        <w:t>WYKONAWCĄ</w:t>
      </w:r>
    </w:p>
    <w:p w14:paraId="17BCA30F" w14:textId="77777777" w:rsidR="004D3818" w:rsidRPr="00730E31" w:rsidRDefault="004D3818" w:rsidP="0069077F">
      <w:pPr>
        <w:pStyle w:val="NormalnyWeb"/>
        <w:pBdr>
          <w:bottom w:val="single" w:sz="6" w:space="1" w:color="00000A"/>
        </w:pBdr>
        <w:shd w:val="clear" w:color="auto" w:fill="FFFFFF"/>
        <w:spacing w:beforeAutospacing="0" w:after="0" w:afterAutospacing="0" w:line="276" w:lineRule="auto"/>
        <w:jc w:val="both"/>
        <w:rPr>
          <w:rFonts w:ascii="Calibri" w:hAnsi="Calibri" w:cs="Calibri"/>
          <w:bCs/>
          <w:i/>
          <w:color w:val="auto"/>
          <w:sz w:val="22"/>
          <w:szCs w:val="22"/>
        </w:rPr>
      </w:pPr>
    </w:p>
    <w:p w14:paraId="39C6DFA9" w14:textId="38F7DBEB" w:rsidR="004D3818" w:rsidRPr="00730E31" w:rsidRDefault="004D3818" w:rsidP="0069077F">
      <w:pPr>
        <w:pStyle w:val="NormalnyWeb"/>
        <w:pBdr>
          <w:bottom w:val="single" w:sz="6" w:space="1" w:color="00000A"/>
        </w:pBdr>
        <w:shd w:val="clear" w:color="auto" w:fill="FFFFFF"/>
        <w:spacing w:beforeAutospacing="0" w:after="0" w:afterAutospacing="0" w:line="276" w:lineRule="auto"/>
        <w:jc w:val="both"/>
        <w:rPr>
          <w:rFonts w:ascii="Calibri" w:hAnsi="Calibri" w:cs="Calibri"/>
          <w:b/>
          <w:iCs/>
          <w:color w:val="auto"/>
          <w:sz w:val="22"/>
          <w:szCs w:val="22"/>
        </w:rPr>
      </w:pPr>
      <w:r w:rsidRPr="00730E31">
        <w:rPr>
          <w:rFonts w:ascii="Calibri" w:hAnsi="Calibri" w:cs="Calibri"/>
          <w:bCs/>
          <w:iCs/>
          <w:color w:val="auto"/>
          <w:sz w:val="22"/>
          <w:szCs w:val="22"/>
        </w:rPr>
        <w:t xml:space="preserve">łącznie dalej zwanymi </w:t>
      </w:r>
      <w:r w:rsidRPr="00730E31">
        <w:rPr>
          <w:rFonts w:ascii="Calibri" w:hAnsi="Calibri" w:cs="Calibri"/>
          <w:b/>
          <w:iCs/>
          <w:color w:val="auto"/>
          <w:sz w:val="22"/>
          <w:szCs w:val="22"/>
        </w:rPr>
        <w:t>STRONAM</w:t>
      </w:r>
      <w:r w:rsidRPr="00730E31">
        <w:rPr>
          <w:rFonts w:ascii="Calibri" w:hAnsi="Calibri" w:cs="Calibri"/>
          <w:bCs/>
          <w:iCs/>
          <w:color w:val="auto"/>
          <w:sz w:val="22"/>
          <w:szCs w:val="22"/>
        </w:rPr>
        <w:t xml:space="preserve">I, a każda z osobna </w:t>
      </w:r>
      <w:r w:rsidRPr="00730E31">
        <w:rPr>
          <w:rFonts w:ascii="Calibri" w:hAnsi="Calibri" w:cs="Calibri"/>
          <w:b/>
          <w:iCs/>
          <w:color w:val="auto"/>
          <w:sz w:val="22"/>
          <w:szCs w:val="22"/>
        </w:rPr>
        <w:t>STRONĄ.</w:t>
      </w:r>
    </w:p>
    <w:p w14:paraId="720A1568" w14:textId="77777777" w:rsidR="006C2737" w:rsidRPr="00730E31" w:rsidRDefault="006C2737" w:rsidP="0069077F">
      <w:pPr>
        <w:pStyle w:val="NormalnyWeb"/>
        <w:pBdr>
          <w:bottom w:val="single" w:sz="6" w:space="1" w:color="00000A"/>
        </w:pBdr>
        <w:shd w:val="clear" w:color="auto" w:fill="FFFFFF"/>
        <w:spacing w:beforeAutospacing="0" w:after="0" w:afterAutospacing="0" w:line="276" w:lineRule="auto"/>
        <w:jc w:val="both"/>
        <w:rPr>
          <w:rFonts w:ascii="Calibri" w:hAnsi="Calibri" w:cs="Calibri"/>
          <w:b/>
          <w:i/>
          <w:color w:val="auto"/>
          <w:sz w:val="22"/>
          <w:szCs w:val="22"/>
        </w:rPr>
      </w:pPr>
    </w:p>
    <w:p w14:paraId="155EE4C3" w14:textId="77777777" w:rsidR="00864A7C" w:rsidRPr="00730E31" w:rsidRDefault="00864A7C" w:rsidP="0069077F">
      <w:pPr>
        <w:pStyle w:val="NormalnyWeb"/>
        <w:shd w:val="clear" w:color="auto" w:fill="FFFFFF"/>
        <w:spacing w:beforeAutospacing="0" w:after="0" w:afterAutospacing="0" w:line="276" w:lineRule="auto"/>
        <w:rPr>
          <w:rFonts w:ascii="Calibri" w:hAnsi="Calibri" w:cs="Calibri"/>
          <w:color w:val="auto"/>
          <w:sz w:val="22"/>
          <w:szCs w:val="22"/>
        </w:rPr>
      </w:pPr>
    </w:p>
    <w:p w14:paraId="612533BA" w14:textId="23574FFE" w:rsidR="00266258" w:rsidRPr="00730E31" w:rsidRDefault="00266258" w:rsidP="7AE94EF9">
      <w:pPr>
        <w:spacing w:after="0"/>
        <w:jc w:val="both"/>
        <w:rPr>
          <w:rFonts w:ascii="Calibri" w:hAnsi="Calibri" w:cs="Calibri"/>
          <w:i/>
          <w:iCs/>
          <w:color w:val="auto"/>
        </w:rPr>
      </w:pPr>
      <w:r w:rsidRPr="7AE94EF9">
        <w:rPr>
          <w:rFonts w:ascii="Calibri" w:hAnsi="Calibri" w:cs="Calibri"/>
          <w:i/>
          <w:iCs/>
          <w:color w:val="auto"/>
        </w:rPr>
        <w:t>W wyniku dokonania przez Zamawiającego wyboru oferty Wykonawcy w postępowaniu o udzielenie zamówienia pn. „</w:t>
      </w:r>
      <w:r w:rsidR="00B36758" w:rsidRPr="004F0484">
        <w:rPr>
          <w:rFonts w:ascii="Calibri" w:hAnsi="Calibri" w:cs="Calibri"/>
        </w:rPr>
        <w:t xml:space="preserve">„Transformacja Cyfrowa  w ramach konkursu D1.1.2 Przyspieszenie procesów transformacji cyfrowej ochrony zdrowia poprzez dalszy rozwój usług cyfrowych w ochronie zdrowia (nabór konkurencyjny) na </w:t>
      </w:r>
      <w:r w:rsidR="00B36758">
        <w:rPr>
          <w:rFonts w:cs="Calibri"/>
        </w:rPr>
        <w:t>dostawę i wdrożenie systemów szpitalnych</w:t>
      </w:r>
      <w:r w:rsidR="00B36758">
        <w:rPr>
          <w:rFonts w:ascii="Calibri" w:hAnsi="Calibri" w:cs="Calibri"/>
        </w:rPr>
        <w:t>.</w:t>
      </w:r>
      <w:r w:rsidRPr="7AE94EF9">
        <w:rPr>
          <w:rFonts w:ascii="Calibri" w:hAnsi="Calibri" w:cs="Calibri"/>
          <w:i/>
          <w:iCs/>
          <w:color w:val="auto"/>
        </w:rPr>
        <w:t xml:space="preserve">”, Strony zawierają umowę </w:t>
      </w:r>
      <w:r w:rsidR="0069300A" w:rsidRPr="7AE94EF9">
        <w:rPr>
          <w:rFonts w:ascii="Calibri" w:hAnsi="Calibri" w:cs="Calibri"/>
          <w:i/>
          <w:iCs/>
          <w:color w:val="auto"/>
        </w:rPr>
        <w:t xml:space="preserve">(dalej „Umowa”) </w:t>
      </w:r>
      <w:r w:rsidRPr="7AE94EF9">
        <w:rPr>
          <w:rFonts w:ascii="Calibri" w:hAnsi="Calibri" w:cs="Calibri"/>
          <w:i/>
          <w:iCs/>
          <w:color w:val="auto"/>
        </w:rPr>
        <w:t>o następującej treści:</w:t>
      </w:r>
    </w:p>
    <w:p w14:paraId="42ED76BB" w14:textId="302021D4" w:rsidR="00F44B7A" w:rsidRPr="00730E31" w:rsidRDefault="00F44B7A" w:rsidP="0069077F">
      <w:pPr>
        <w:pStyle w:val="NormalnyWeb"/>
        <w:shd w:val="clear" w:color="auto" w:fill="FFFFFF"/>
        <w:spacing w:beforeAutospacing="0" w:after="0" w:afterAutospacing="0" w:line="276" w:lineRule="auto"/>
        <w:jc w:val="center"/>
        <w:rPr>
          <w:rFonts w:asciiTheme="minorHAnsi" w:hAnsiTheme="minorHAnsi" w:cstheme="minorHAnsi"/>
          <w:i/>
          <w:color w:val="auto"/>
          <w:sz w:val="22"/>
          <w:szCs w:val="22"/>
        </w:rPr>
      </w:pPr>
      <w:r w:rsidRPr="00730E31">
        <w:rPr>
          <w:rStyle w:val="Pogrubienie"/>
          <w:rFonts w:asciiTheme="minorHAnsi" w:hAnsiTheme="minorHAnsi" w:cstheme="minorHAnsi"/>
          <w:color w:val="auto"/>
          <w:sz w:val="22"/>
          <w:szCs w:val="22"/>
        </w:rPr>
        <w:t>§ 1</w:t>
      </w:r>
    </w:p>
    <w:p w14:paraId="747ABC87" w14:textId="1B48623D" w:rsidR="00864A7C" w:rsidRPr="00730E31" w:rsidRDefault="00B528BB" w:rsidP="0069077F">
      <w:pPr>
        <w:pStyle w:val="NormalnyWeb"/>
        <w:shd w:val="clear" w:color="auto" w:fill="FFFFFF"/>
        <w:spacing w:beforeAutospacing="0" w:after="0" w:afterAutospacing="0" w:line="276" w:lineRule="auto"/>
        <w:jc w:val="center"/>
        <w:rPr>
          <w:rFonts w:asciiTheme="minorHAnsi" w:hAnsiTheme="minorHAnsi" w:cstheme="minorHAnsi"/>
          <w:b/>
          <w:color w:val="auto"/>
          <w:sz w:val="22"/>
          <w:szCs w:val="22"/>
        </w:rPr>
      </w:pPr>
      <w:r w:rsidRPr="00730E31">
        <w:rPr>
          <w:rFonts w:asciiTheme="minorHAnsi" w:hAnsiTheme="minorHAnsi" w:cstheme="minorHAnsi"/>
          <w:b/>
          <w:color w:val="auto"/>
          <w:sz w:val="22"/>
          <w:szCs w:val="22"/>
        </w:rPr>
        <w:t>DEFINICJE</w:t>
      </w:r>
    </w:p>
    <w:p w14:paraId="6ACD0A22" w14:textId="610B2EC3" w:rsidR="00223780" w:rsidRPr="00730E31" w:rsidRDefault="00223780" w:rsidP="0069077F">
      <w:pPr>
        <w:pStyle w:val="NormalnyWeb"/>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 w:val="0"/>
          <w:bCs w:val="0"/>
          <w:color w:val="auto"/>
          <w:sz w:val="22"/>
          <w:szCs w:val="22"/>
        </w:rPr>
        <w:t>Ilekroć w postanowieniach niniejszej umowy pojęcia wymienione w</w:t>
      </w:r>
      <w:r w:rsidR="000024AF" w:rsidRPr="00730E31">
        <w:rPr>
          <w:rStyle w:val="Pogrubienie"/>
          <w:rFonts w:asciiTheme="minorHAnsi" w:hAnsiTheme="minorHAnsi" w:cstheme="minorHAnsi"/>
          <w:b w:val="0"/>
          <w:bCs w:val="0"/>
          <w:color w:val="auto"/>
          <w:sz w:val="22"/>
          <w:szCs w:val="22"/>
        </w:rPr>
        <w:t xml:space="preserve"> poniższych</w:t>
      </w:r>
      <w:r w:rsidRPr="00730E31">
        <w:rPr>
          <w:rStyle w:val="Pogrubienie"/>
          <w:rFonts w:asciiTheme="minorHAnsi" w:hAnsiTheme="minorHAnsi" w:cstheme="minorHAnsi"/>
          <w:b w:val="0"/>
          <w:bCs w:val="0"/>
          <w:color w:val="auto"/>
          <w:sz w:val="22"/>
          <w:szCs w:val="22"/>
        </w:rPr>
        <w:t xml:space="preserve"> punktach zostały napisane dużą literą, pojęciom tym nadaje się znaczenie określone po</w:t>
      </w:r>
      <w:r w:rsidR="00F44B7A" w:rsidRPr="00730E31">
        <w:rPr>
          <w:rStyle w:val="Pogrubienie"/>
          <w:rFonts w:asciiTheme="minorHAnsi" w:hAnsiTheme="minorHAnsi" w:cstheme="minorHAnsi"/>
          <w:b w:val="0"/>
          <w:bCs w:val="0"/>
          <w:color w:val="auto"/>
          <w:sz w:val="22"/>
          <w:szCs w:val="22"/>
        </w:rPr>
        <w:t>niżej</w:t>
      </w:r>
      <w:r w:rsidRPr="00730E31">
        <w:rPr>
          <w:rStyle w:val="Pogrubienie"/>
          <w:rFonts w:asciiTheme="minorHAnsi" w:hAnsiTheme="minorHAnsi" w:cstheme="minorHAnsi"/>
          <w:b w:val="0"/>
          <w:bCs w:val="0"/>
          <w:color w:val="auto"/>
          <w:sz w:val="22"/>
          <w:szCs w:val="22"/>
        </w:rPr>
        <w:t>, chyba że określony termin został użyty w innym znaczeniu, co zostało wyraźnie zaznaczone w odpowiednim postanowieniu lub odmienne znaczenie danego pojęcia wynika z oczywistego kontekstu</w:t>
      </w:r>
      <w:r w:rsidR="00F44B7A" w:rsidRPr="00730E31">
        <w:rPr>
          <w:rStyle w:val="Pogrubienie"/>
          <w:rFonts w:asciiTheme="minorHAnsi" w:hAnsiTheme="minorHAnsi" w:cstheme="minorHAnsi"/>
          <w:b w:val="0"/>
          <w:bCs w:val="0"/>
          <w:color w:val="auto"/>
          <w:sz w:val="22"/>
          <w:szCs w:val="22"/>
        </w:rPr>
        <w:t>,</w:t>
      </w:r>
      <w:r w:rsidRPr="00730E31">
        <w:rPr>
          <w:rStyle w:val="Pogrubienie"/>
          <w:rFonts w:asciiTheme="minorHAnsi" w:hAnsiTheme="minorHAnsi" w:cstheme="minorHAnsi"/>
          <w:b w:val="0"/>
          <w:bCs w:val="0"/>
          <w:color w:val="auto"/>
          <w:sz w:val="22"/>
          <w:szCs w:val="22"/>
        </w:rPr>
        <w:t xml:space="preserve"> w jakim zostało ono użyte w przedmiotowym </w:t>
      </w:r>
      <w:r w:rsidRPr="00730E31">
        <w:rPr>
          <w:rStyle w:val="Pogrubienie"/>
          <w:rFonts w:asciiTheme="minorHAnsi" w:hAnsiTheme="minorHAnsi" w:cstheme="minorHAnsi"/>
          <w:b w:val="0"/>
          <w:bCs w:val="0"/>
          <w:color w:val="auto"/>
          <w:sz w:val="22"/>
          <w:szCs w:val="22"/>
        </w:rPr>
        <w:lastRenderedPageBreak/>
        <w:t xml:space="preserve">postanowieniu, a Strony zgodne są co do takiego znaczenia, odmiennego od określonego w </w:t>
      </w:r>
      <w:r w:rsidR="00F44B7A" w:rsidRPr="00730E31">
        <w:rPr>
          <w:rStyle w:val="Pogrubienie"/>
          <w:rFonts w:asciiTheme="minorHAnsi" w:hAnsiTheme="minorHAnsi" w:cstheme="minorHAnsi"/>
          <w:b w:val="0"/>
          <w:bCs w:val="0"/>
          <w:color w:val="auto"/>
          <w:sz w:val="22"/>
          <w:szCs w:val="22"/>
        </w:rPr>
        <w:t xml:space="preserve">poniższych </w:t>
      </w:r>
      <w:r w:rsidRPr="00730E31">
        <w:rPr>
          <w:rStyle w:val="Pogrubienie"/>
          <w:rFonts w:asciiTheme="minorHAnsi" w:hAnsiTheme="minorHAnsi" w:cstheme="minorHAnsi"/>
          <w:b w:val="0"/>
          <w:bCs w:val="0"/>
          <w:color w:val="auto"/>
          <w:sz w:val="22"/>
          <w:szCs w:val="22"/>
        </w:rPr>
        <w:t>punktach</w:t>
      </w:r>
      <w:r w:rsidR="00F44B7A" w:rsidRPr="00730E31">
        <w:rPr>
          <w:rStyle w:val="Pogrubienie"/>
          <w:rFonts w:asciiTheme="minorHAnsi" w:hAnsiTheme="minorHAnsi" w:cstheme="minorHAnsi"/>
          <w:b w:val="0"/>
          <w:bCs w:val="0"/>
          <w:color w:val="auto"/>
          <w:sz w:val="22"/>
          <w:szCs w:val="22"/>
        </w:rPr>
        <w:t>:</w:t>
      </w:r>
    </w:p>
    <w:p w14:paraId="173F308E" w14:textId="473028E1" w:rsidR="00D50736" w:rsidRPr="00730E31" w:rsidRDefault="00B528BB"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Cs w:val="0"/>
          <w:color w:val="auto"/>
          <w:sz w:val="22"/>
          <w:szCs w:val="22"/>
        </w:rPr>
        <w:t xml:space="preserve">Analiza </w:t>
      </w:r>
      <w:r w:rsidR="000024AF" w:rsidRPr="00730E31">
        <w:rPr>
          <w:rStyle w:val="Pogrubienie"/>
          <w:rFonts w:asciiTheme="minorHAnsi" w:hAnsiTheme="minorHAnsi" w:cstheme="minorHAnsi"/>
          <w:bCs w:val="0"/>
          <w:color w:val="auto"/>
          <w:sz w:val="22"/>
          <w:szCs w:val="22"/>
        </w:rPr>
        <w:t>P</w:t>
      </w:r>
      <w:r w:rsidR="00D50736" w:rsidRPr="00730E31">
        <w:rPr>
          <w:rStyle w:val="Pogrubienie"/>
          <w:rFonts w:asciiTheme="minorHAnsi" w:hAnsiTheme="minorHAnsi" w:cstheme="minorHAnsi"/>
          <w:bCs w:val="0"/>
          <w:color w:val="auto"/>
          <w:sz w:val="22"/>
          <w:szCs w:val="22"/>
        </w:rPr>
        <w:t>rzedwdrożeniowa</w:t>
      </w:r>
      <w:r w:rsidR="003A4979" w:rsidRPr="00730E31">
        <w:rPr>
          <w:rStyle w:val="Pogrubienie"/>
          <w:rFonts w:asciiTheme="minorHAnsi" w:hAnsiTheme="minorHAnsi" w:cstheme="minorHAnsi"/>
          <w:b w:val="0"/>
          <w:bCs w:val="0"/>
          <w:color w:val="auto"/>
          <w:sz w:val="22"/>
          <w:szCs w:val="22"/>
        </w:rPr>
        <w:t xml:space="preserve"> – </w:t>
      </w:r>
      <w:r w:rsidR="000024AF" w:rsidRPr="00730E31">
        <w:rPr>
          <w:rStyle w:val="Pogrubienie"/>
          <w:rFonts w:asciiTheme="minorHAnsi" w:hAnsiTheme="minorHAnsi" w:cstheme="minorHAnsi"/>
          <w:b w:val="0"/>
          <w:bCs w:val="0"/>
          <w:color w:val="auto"/>
          <w:sz w:val="22"/>
          <w:szCs w:val="22"/>
        </w:rPr>
        <w:t xml:space="preserve">proces polegający </w:t>
      </w:r>
      <w:r w:rsidR="00BC1F17" w:rsidRPr="00730E31">
        <w:rPr>
          <w:rStyle w:val="Pogrubienie"/>
          <w:rFonts w:asciiTheme="minorHAnsi" w:hAnsiTheme="minorHAnsi" w:cstheme="minorHAnsi"/>
          <w:b w:val="0"/>
          <w:bCs w:val="0"/>
          <w:color w:val="auto"/>
          <w:sz w:val="22"/>
          <w:szCs w:val="22"/>
        </w:rPr>
        <w:t xml:space="preserve">na </w:t>
      </w:r>
      <w:r w:rsidR="000024AF" w:rsidRPr="00730E31">
        <w:rPr>
          <w:rStyle w:val="Pogrubienie"/>
          <w:rFonts w:asciiTheme="minorHAnsi" w:hAnsiTheme="minorHAnsi" w:cstheme="minorHAnsi"/>
          <w:b w:val="0"/>
          <w:bCs w:val="0"/>
          <w:color w:val="auto"/>
          <w:sz w:val="22"/>
          <w:szCs w:val="22"/>
        </w:rPr>
        <w:t>rozpoznaniu potrzeb</w:t>
      </w:r>
      <w:r w:rsidR="00362985">
        <w:rPr>
          <w:rStyle w:val="Pogrubienie"/>
          <w:rFonts w:asciiTheme="minorHAnsi" w:hAnsiTheme="minorHAnsi" w:cstheme="minorHAnsi"/>
          <w:b w:val="0"/>
          <w:bCs w:val="0"/>
          <w:color w:val="auto"/>
          <w:sz w:val="22"/>
          <w:szCs w:val="22"/>
        </w:rPr>
        <w:t xml:space="preserve">, </w:t>
      </w:r>
      <w:r w:rsidR="000024AF" w:rsidRPr="00730E31">
        <w:rPr>
          <w:rStyle w:val="Pogrubienie"/>
          <w:rFonts w:asciiTheme="minorHAnsi" w:hAnsiTheme="minorHAnsi" w:cstheme="minorHAnsi"/>
          <w:b w:val="0"/>
          <w:bCs w:val="0"/>
          <w:color w:val="auto"/>
          <w:sz w:val="22"/>
          <w:szCs w:val="22"/>
        </w:rPr>
        <w:t xml:space="preserve">wymagań </w:t>
      </w:r>
      <w:r w:rsidR="00362985">
        <w:rPr>
          <w:rStyle w:val="Pogrubienie"/>
          <w:rFonts w:asciiTheme="minorHAnsi" w:hAnsiTheme="minorHAnsi" w:cstheme="minorHAnsi"/>
          <w:b w:val="0"/>
          <w:bCs w:val="0"/>
          <w:color w:val="auto"/>
          <w:sz w:val="22"/>
          <w:szCs w:val="22"/>
        </w:rPr>
        <w:t xml:space="preserve">i </w:t>
      </w:r>
      <w:r w:rsidR="00362985" w:rsidRPr="00730E31">
        <w:rPr>
          <w:rStyle w:val="Pogrubienie"/>
          <w:rFonts w:asciiTheme="minorHAnsi" w:hAnsiTheme="minorHAnsi" w:cstheme="minorHAnsi"/>
          <w:b w:val="0"/>
          <w:bCs w:val="0"/>
          <w:color w:val="auto"/>
          <w:sz w:val="22"/>
          <w:szCs w:val="22"/>
        </w:rPr>
        <w:t xml:space="preserve">istniejących procesów </w:t>
      </w:r>
      <w:r w:rsidR="000024AF" w:rsidRPr="00730E31">
        <w:rPr>
          <w:rStyle w:val="Pogrubienie"/>
          <w:rFonts w:asciiTheme="minorHAnsi" w:hAnsiTheme="minorHAnsi" w:cstheme="minorHAnsi"/>
          <w:b w:val="0"/>
          <w:bCs w:val="0"/>
          <w:color w:val="auto"/>
          <w:sz w:val="22"/>
          <w:szCs w:val="22"/>
        </w:rPr>
        <w:t>Zamawiającego</w:t>
      </w:r>
      <w:r w:rsidR="00BC1F17" w:rsidRPr="00730E31">
        <w:rPr>
          <w:rStyle w:val="Pogrubienie"/>
          <w:rFonts w:asciiTheme="minorHAnsi" w:hAnsiTheme="minorHAnsi" w:cstheme="minorHAnsi"/>
          <w:b w:val="0"/>
          <w:bCs w:val="0"/>
          <w:color w:val="auto"/>
          <w:sz w:val="22"/>
          <w:szCs w:val="22"/>
        </w:rPr>
        <w:t xml:space="preserve">, mający rezultat w </w:t>
      </w:r>
      <w:r w:rsidRPr="00730E31">
        <w:rPr>
          <w:rStyle w:val="Pogrubienie"/>
          <w:rFonts w:asciiTheme="minorHAnsi" w:hAnsiTheme="minorHAnsi" w:cstheme="minorHAnsi"/>
          <w:b w:val="0"/>
          <w:bCs w:val="0"/>
          <w:color w:val="auto"/>
          <w:sz w:val="22"/>
          <w:szCs w:val="22"/>
        </w:rPr>
        <w:t>opracowan</w:t>
      </w:r>
      <w:r w:rsidR="00694737" w:rsidRPr="00730E31">
        <w:rPr>
          <w:rStyle w:val="Pogrubienie"/>
          <w:rFonts w:asciiTheme="minorHAnsi" w:hAnsiTheme="minorHAnsi" w:cstheme="minorHAnsi"/>
          <w:b w:val="0"/>
          <w:bCs w:val="0"/>
          <w:color w:val="auto"/>
          <w:sz w:val="22"/>
          <w:szCs w:val="22"/>
        </w:rPr>
        <w:t>ej</w:t>
      </w:r>
      <w:r w:rsidRPr="00730E31">
        <w:rPr>
          <w:rStyle w:val="Pogrubienie"/>
          <w:rFonts w:asciiTheme="minorHAnsi" w:hAnsiTheme="minorHAnsi" w:cstheme="minorHAnsi"/>
          <w:b w:val="0"/>
          <w:bCs w:val="0"/>
          <w:color w:val="auto"/>
          <w:sz w:val="22"/>
          <w:szCs w:val="22"/>
        </w:rPr>
        <w:t xml:space="preserve"> przez Wykonawcę</w:t>
      </w:r>
      <w:r w:rsidR="000024AF" w:rsidRPr="00730E31">
        <w:rPr>
          <w:rStyle w:val="Pogrubienie"/>
          <w:rFonts w:asciiTheme="minorHAnsi" w:hAnsiTheme="minorHAnsi" w:cstheme="minorHAnsi"/>
          <w:b w:val="0"/>
          <w:bCs w:val="0"/>
          <w:color w:val="auto"/>
          <w:sz w:val="22"/>
          <w:szCs w:val="22"/>
        </w:rPr>
        <w:t xml:space="preserve"> Dokumentacj</w:t>
      </w:r>
      <w:r w:rsidR="00694737" w:rsidRPr="00730E31">
        <w:rPr>
          <w:rStyle w:val="Pogrubienie"/>
          <w:rFonts w:asciiTheme="minorHAnsi" w:hAnsiTheme="minorHAnsi" w:cstheme="minorHAnsi"/>
          <w:b w:val="0"/>
          <w:bCs w:val="0"/>
          <w:color w:val="auto"/>
          <w:sz w:val="22"/>
          <w:szCs w:val="22"/>
        </w:rPr>
        <w:t>i</w:t>
      </w:r>
      <w:r w:rsidR="000024AF" w:rsidRPr="00730E31">
        <w:rPr>
          <w:rStyle w:val="Pogrubienie"/>
          <w:rFonts w:asciiTheme="minorHAnsi" w:hAnsiTheme="minorHAnsi" w:cstheme="minorHAnsi"/>
          <w:b w:val="0"/>
          <w:bCs w:val="0"/>
          <w:color w:val="auto"/>
          <w:sz w:val="22"/>
          <w:szCs w:val="22"/>
        </w:rPr>
        <w:t xml:space="preserve"> Analizy Przedwdrożeniowej</w:t>
      </w:r>
      <w:r w:rsidR="00694737" w:rsidRPr="00730E31">
        <w:rPr>
          <w:rStyle w:val="Pogrubienie"/>
          <w:rFonts w:asciiTheme="minorHAnsi" w:hAnsiTheme="minorHAnsi" w:cstheme="minorHAnsi"/>
          <w:b w:val="0"/>
          <w:bCs w:val="0"/>
          <w:color w:val="auto"/>
          <w:sz w:val="22"/>
          <w:szCs w:val="22"/>
        </w:rPr>
        <w:t xml:space="preserve"> (DAP)</w:t>
      </w:r>
      <w:r w:rsidR="000024AF" w:rsidRPr="00730E31">
        <w:rPr>
          <w:rStyle w:val="Pogrubienie"/>
          <w:rFonts w:asciiTheme="minorHAnsi" w:hAnsiTheme="minorHAnsi" w:cstheme="minorHAnsi"/>
          <w:b w:val="0"/>
          <w:bCs w:val="0"/>
          <w:color w:val="auto"/>
          <w:sz w:val="22"/>
          <w:szCs w:val="22"/>
        </w:rPr>
        <w:t>,</w:t>
      </w:r>
      <w:r w:rsidRPr="00730E31">
        <w:rPr>
          <w:rStyle w:val="Pogrubienie"/>
          <w:rFonts w:asciiTheme="minorHAnsi" w:hAnsiTheme="minorHAnsi" w:cstheme="minorHAnsi"/>
          <w:b w:val="0"/>
          <w:bCs w:val="0"/>
          <w:color w:val="auto"/>
          <w:sz w:val="22"/>
          <w:szCs w:val="22"/>
        </w:rPr>
        <w:t xml:space="preserve"> któr</w:t>
      </w:r>
      <w:r w:rsidR="00BC1F17" w:rsidRPr="00730E31">
        <w:rPr>
          <w:rStyle w:val="Pogrubienie"/>
          <w:rFonts w:asciiTheme="minorHAnsi" w:hAnsiTheme="minorHAnsi" w:cstheme="minorHAnsi"/>
          <w:b w:val="0"/>
          <w:bCs w:val="0"/>
          <w:color w:val="auto"/>
          <w:sz w:val="22"/>
          <w:szCs w:val="22"/>
        </w:rPr>
        <w:t>ego</w:t>
      </w:r>
      <w:r w:rsidRPr="00730E31">
        <w:rPr>
          <w:rStyle w:val="Pogrubienie"/>
          <w:rFonts w:asciiTheme="minorHAnsi" w:hAnsiTheme="minorHAnsi" w:cstheme="minorHAnsi"/>
          <w:b w:val="0"/>
          <w:bCs w:val="0"/>
          <w:color w:val="auto"/>
          <w:sz w:val="22"/>
          <w:szCs w:val="22"/>
        </w:rPr>
        <w:t xml:space="preserve"> celem jest określenie </w:t>
      </w:r>
      <w:r w:rsidR="00BC1F17" w:rsidRPr="00730E31">
        <w:rPr>
          <w:rStyle w:val="Pogrubienie"/>
          <w:rFonts w:asciiTheme="minorHAnsi" w:hAnsiTheme="minorHAnsi" w:cstheme="minorHAnsi"/>
          <w:b w:val="0"/>
          <w:bCs w:val="0"/>
          <w:color w:val="auto"/>
          <w:sz w:val="22"/>
          <w:szCs w:val="22"/>
        </w:rPr>
        <w:t xml:space="preserve">optymalnego </w:t>
      </w:r>
      <w:r w:rsidRPr="00730E31">
        <w:rPr>
          <w:rStyle w:val="Pogrubienie"/>
          <w:rFonts w:asciiTheme="minorHAnsi" w:hAnsiTheme="minorHAnsi" w:cstheme="minorHAnsi"/>
          <w:b w:val="0"/>
          <w:bCs w:val="0"/>
          <w:color w:val="auto"/>
          <w:sz w:val="22"/>
          <w:szCs w:val="22"/>
        </w:rPr>
        <w:t xml:space="preserve">sposobu wykonania Wdrożenia </w:t>
      </w:r>
      <w:r w:rsidR="004849B6" w:rsidRPr="00730E31">
        <w:rPr>
          <w:rStyle w:val="Pogrubienie"/>
          <w:rFonts w:asciiTheme="minorHAnsi" w:hAnsiTheme="minorHAnsi" w:cstheme="minorHAnsi"/>
          <w:b w:val="0"/>
          <w:bCs w:val="0"/>
          <w:color w:val="auto"/>
          <w:sz w:val="22"/>
          <w:szCs w:val="22"/>
        </w:rPr>
        <w:t xml:space="preserve">Oprogramowania Aplikacyjnego </w:t>
      </w:r>
      <w:r w:rsidRPr="00730E31">
        <w:rPr>
          <w:rStyle w:val="Pogrubienie"/>
          <w:rFonts w:asciiTheme="minorHAnsi" w:hAnsiTheme="minorHAnsi" w:cstheme="minorHAnsi"/>
          <w:b w:val="0"/>
          <w:bCs w:val="0"/>
          <w:color w:val="auto"/>
          <w:sz w:val="22"/>
          <w:szCs w:val="22"/>
        </w:rPr>
        <w:t>(w szczególności zasad i metod Wdrożenia).</w:t>
      </w:r>
      <w:r w:rsidR="00362985">
        <w:rPr>
          <w:rStyle w:val="Pogrubienie"/>
          <w:rFonts w:asciiTheme="minorHAnsi" w:hAnsiTheme="minorHAnsi" w:cstheme="minorHAnsi"/>
          <w:b w:val="0"/>
          <w:bCs w:val="0"/>
          <w:color w:val="auto"/>
          <w:sz w:val="22"/>
          <w:szCs w:val="22"/>
        </w:rPr>
        <w:t xml:space="preserve"> </w:t>
      </w:r>
      <w:r w:rsidR="005D7B29">
        <w:rPr>
          <w:rStyle w:val="Pogrubienie"/>
          <w:rFonts w:asciiTheme="minorHAnsi" w:hAnsiTheme="minorHAnsi" w:cstheme="minorHAnsi"/>
          <w:b w:val="0"/>
          <w:bCs w:val="0"/>
          <w:color w:val="auto"/>
          <w:sz w:val="22"/>
          <w:szCs w:val="22"/>
        </w:rPr>
        <w:t xml:space="preserve">W ramach Analizy Wykonawca przygotuje Harmonogram. </w:t>
      </w:r>
    </w:p>
    <w:p w14:paraId="4165BF93" w14:textId="6EF6570D" w:rsidR="00694737" w:rsidRPr="00730E31" w:rsidRDefault="00694737"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color w:val="auto"/>
          <w:sz w:val="22"/>
          <w:szCs w:val="22"/>
        </w:rPr>
        <w:t>Dokumentacja Analizy Przedwdrożeniowej (DAP)</w:t>
      </w:r>
      <w:r w:rsidRPr="00730E31">
        <w:rPr>
          <w:rStyle w:val="Pogrubienie"/>
          <w:rFonts w:asciiTheme="minorHAnsi" w:hAnsiTheme="minorHAnsi" w:cstheme="minorHAnsi"/>
          <w:b w:val="0"/>
          <w:bCs w:val="0"/>
          <w:color w:val="auto"/>
          <w:sz w:val="22"/>
          <w:szCs w:val="22"/>
        </w:rPr>
        <w:t xml:space="preserve"> – zbiór informacji, wniosków, rekomendacji i innych dokumentów</w:t>
      </w:r>
      <w:r w:rsidR="00641942" w:rsidRPr="00730E31">
        <w:rPr>
          <w:rStyle w:val="Pogrubienie"/>
          <w:rFonts w:asciiTheme="minorHAnsi" w:hAnsiTheme="minorHAnsi" w:cstheme="minorHAnsi"/>
          <w:b w:val="0"/>
          <w:bCs w:val="0"/>
          <w:color w:val="auto"/>
          <w:sz w:val="22"/>
          <w:szCs w:val="22"/>
        </w:rPr>
        <w:t xml:space="preserve"> opracowanych przez Wykonawcę w ramach</w:t>
      </w:r>
      <w:r w:rsidRPr="00730E31">
        <w:rPr>
          <w:rStyle w:val="Pogrubienie"/>
          <w:rFonts w:asciiTheme="minorHAnsi" w:hAnsiTheme="minorHAnsi" w:cstheme="minorHAnsi"/>
          <w:b w:val="0"/>
          <w:bCs w:val="0"/>
          <w:color w:val="auto"/>
          <w:sz w:val="22"/>
          <w:szCs w:val="22"/>
        </w:rPr>
        <w:t xml:space="preserve"> Analizy </w:t>
      </w:r>
      <w:r w:rsidR="00641942" w:rsidRPr="00730E31">
        <w:rPr>
          <w:rStyle w:val="Pogrubienie"/>
          <w:rFonts w:asciiTheme="minorHAnsi" w:hAnsiTheme="minorHAnsi" w:cstheme="minorHAnsi"/>
          <w:b w:val="0"/>
          <w:bCs w:val="0"/>
          <w:color w:val="auto"/>
          <w:sz w:val="22"/>
          <w:szCs w:val="22"/>
        </w:rPr>
        <w:t>Przedwdrożeniowej</w:t>
      </w:r>
      <w:r w:rsidRPr="00730E31">
        <w:rPr>
          <w:rStyle w:val="Pogrubienie"/>
          <w:rFonts w:asciiTheme="minorHAnsi" w:hAnsiTheme="minorHAnsi" w:cstheme="minorHAnsi"/>
          <w:b w:val="0"/>
          <w:bCs w:val="0"/>
          <w:color w:val="auto"/>
          <w:sz w:val="22"/>
          <w:szCs w:val="22"/>
        </w:rPr>
        <w:t>.</w:t>
      </w:r>
    </w:p>
    <w:p w14:paraId="6E6FFACF" w14:textId="112CEC26" w:rsidR="00641942" w:rsidRPr="00730E31" w:rsidRDefault="00694737"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color w:val="auto"/>
          <w:sz w:val="22"/>
          <w:szCs w:val="22"/>
        </w:rPr>
        <w:t>Dokumentacja Powykonawcza</w:t>
      </w:r>
      <w:r w:rsidRPr="00730E31">
        <w:rPr>
          <w:rStyle w:val="Pogrubienie"/>
          <w:rFonts w:asciiTheme="minorHAnsi" w:hAnsiTheme="minorHAnsi" w:cstheme="minorHAnsi"/>
          <w:b w:val="0"/>
          <w:bCs w:val="0"/>
          <w:color w:val="auto"/>
          <w:sz w:val="22"/>
          <w:szCs w:val="22"/>
        </w:rPr>
        <w:t xml:space="preserve"> – opis tego jak system został stworzony, zainstalowany i skonfigurowany. Dokumentacja po</w:t>
      </w:r>
      <w:r w:rsidR="00641942" w:rsidRPr="00730E31">
        <w:rPr>
          <w:rStyle w:val="Pogrubienie"/>
          <w:rFonts w:asciiTheme="minorHAnsi" w:hAnsiTheme="minorHAnsi" w:cstheme="minorHAnsi"/>
          <w:b w:val="0"/>
          <w:bCs w:val="0"/>
          <w:color w:val="auto"/>
          <w:sz w:val="22"/>
          <w:szCs w:val="22"/>
        </w:rPr>
        <w:t>wykonawcza</w:t>
      </w:r>
      <w:r w:rsidRPr="00730E31">
        <w:rPr>
          <w:rStyle w:val="Pogrubienie"/>
          <w:rFonts w:asciiTheme="minorHAnsi" w:hAnsiTheme="minorHAnsi" w:cstheme="minorHAnsi"/>
          <w:b w:val="0"/>
          <w:bCs w:val="0"/>
          <w:color w:val="auto"/>
          <w:sz w:val="22"/>
          <w:szCs w:val="22"/>
        </w:rPr>
        <w:t xml:space="preserve"> powinna zawierać </w:t>
      </w:r>
      <w:r w:rsidR="00641942" w:rsidRPr="00730E31">
        <w:rPr>
          <w:rStyle w:val="Pogrubienie"/>
          <w:rFonts w:asciiTheme="minorHAnsi" w:hAnsiTheme="minorHAnsi" w:cstheme="minorHAnsi"/>
          <w:b w:val="0"/>
          <w:bCs w:val="0"/>
          <w:color w:val="auto"/>
          <w:sz w:val="22"/>
          <w:szCs w:val="22"/>
        </w:rPr>
        <w:t>m.in.</w:t>
      </w:r>
      <w:r w:rsidRPr="00730E31">
        <w:rPr>
          <w:rStyle w:val="Pogrubienie"/>
          <w:rFonts w:asciiTheme="minorHAnsi" w:hAnsiTheme="minorHAnsi" w:cstheme="minorHAnsi"/>
          <w:b w:val="0"/>
          <w:bCs w:val="0"/>
          <w:color w:val="auto"/>
          <w:sz w:val="22"/>
          <w:szCs w:val="22"/>
        </w:rPr>
        <w:t xml:space="preserve">: </w:t>
      </w:r>
    </w:p>
    <w:p w14:paraId="5DEC292B" w14:textId="5A237A2E" w:rsidR="00641942" w:rsidRPr="00730E31" w:rsidRDefault="00694737" w:rsidP="00A17362">
      <w:pPr>
        <w:pStyle w:val="NormalnyWeb"/>
        <w:numPr>
          <w:ilvl w:val="0"/>
          <w:numId w:val="47"/>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 w:val="0"/>
          <w:bCs w:val="0"/>
          <w:color w:val="auto"/>
          <w:sz w:val="22"/>
          <w:szCs w:val="22"/>
        </w:rPr>
        <w:t xml:space="preserve">Dokumentację administratora – </w:t>
      </w:r>
      <w:r w:rsidR="00641942" w:rsidRPr="00730E31">
        <w:rPr>
          <w:rStyle w:val="Pogrubienie"/>
          <w:rFonts w:asciiTheme="minorHAnsi" w:hAnsiTheme="minorHAnsi" w:cstheme="minorHAnsi"/>
          <w:b w:val="0"/>
          <w:bCs w:val="0"/>
          <w:color w:val="auto"/>
          <w:sz w:val="22"/>
          <w:szCs w:val="22"/>
        </w:rPr>
        <w:t xml:space="preserve">czyli </w:t>
      </w:r>
      <w:r w:rsidRPr="00730E31">
        <w:rPr>
          <w:rStyle w:val="Pogrubienie"/>
          <w:rFonts w:asciiTheme="minorHAnsi" w:hAnsiTheme="minorHAnsi" w:cstheme="minorHAnsi"/>
          <w:b w:val="0"/>
          <w:bCs w:val="0"/>
          <w:color w:val="auto"/>
          <w:sz w:val="22"/>
          <w:szCs w:val="22"/>
        </w:rPr>
        <w:t xml:space="preserve">zestaw elementów niezbędnych do tego, aby zarządzać </w:t>
      </w:r>
      <w:r w:rsidR="00A529DF" w:rsidRPr="00730E31">
        <w:rPr>
          <w:rStyle w:val="Pogrubienie"/>
          <w:rFonts w:asciiTheme="minorHAnsi" w:hAnsiTheme="minorHAnsi" w:cstheme="minorHAnsi"/>
          <w:b w:val="0"/>
          <w:bCs w:val="0"/>
          <w:color w:val="auto"/>
          <w:sz w:val="22"/>
          <w:szCs w:val="22"/>
        </w:rPr>
        <w:t>S</w:t>
      </w:r>
      <w:r w:rsidRPr="00730E31">
        <w:rPr>
          <w:rStyle w:val="Pogrubienie"/>
          <w:rFonts w:asciiTheme="minorHAnsi" w:hAnsiTheme="minorHAnsi" w:cstheme="minorHAnsi"/>
          <w:b w:val="0"/>
          <w:bCs w:val="0"/>
          <w:color w:val="auto"/>
          <w:sz w:val="22"/>
          <w:szCs w:val="22"/>
        </w:rPr>
        <w:t xml:space="preserve">ystemem </w:t>
      </w:r>
      <w:r w:rsidR="00A529DF" w:rsidRPr="00730E31">
        <w:rPr>
          <w:rStyle w:val="Pogrubienie"/>
          <w:rFonts w:asciiTheme="minorHAnsi" w:hAnsiTheme="minorHAnsi" w:cstheme="minorHAnsi"/>
          <w:b w:val="0"/>
          <w:bCs w:val="0"/>
          <w:color w:val="auto"/>
          <w:sz w:val="22"/>
          <w:szCs w:val="22"/>
        </w:rPr>
        <w:t xml:space="preserve">Informatycznym </w:t>
      </w:r>
      <w:r w:rsidR="00641942" w:rsidRPr="00730E31">
        <w:rPr>
          <w:rStyle w:val="Pogrubienie"/>
          <w:rFonts w:asciiTheme="minorHAnsi" w:hAnsiTheme="minorHAnsi" w:cstheme="minorHAnsi"/>
          <w:b w:val="0"/>
          <w:bCs w:val="0"/>
          <w:color w:val="auto"/>
          <w:sz w:val="22"/>
          <w:szCs w:val="22"/>
        </w:rPr>
        <w:t xml:space="preserve">administratora IT </w:t>
      </w:r>
      <w:r w:rsidRPr="00730E31">
        <w:rPr>
          <w:rStyle w:val="Pogrubienie"/>
          <w:rFonts w:asciiTheme="minorHAnsi" w:hAnsiTheme="minorHAnsi" w:cstheme="minorHAnsi"/>
          <w:b w:val="0"/>
          <w:bCs w:val="0"/>
          <w:color w:val="auto"/>
          <w:sz w:val="22"/>
          <w:szCs w:val="22"/>
        </w:rPr>
        <w:t>po jego wdrożeniu</w:t>
      </w:r>
      <w:r w:rsidR="00641942" w:rsidRPr="00730E31">
        <w:rPr>
          <w:rStyle w:val="Pogrubienie"/>
          <w:rFonts w:asciiTheme="minorHAnsi" w:hAnsiTheme="minorHAnsi" w:cstheme="minorHAnsi"/>
          <w:b w:val="0"/>
          <w:bCs w:val="0"/>
          <w:color w:val="auto"/>
          <w:sz w:val="22"/>
          <w:szCs w:val="22"/>
        </w:rPr>
        <w:t>,</w:t>
      </w:r>
      <w:r w:rsidRPr="00730E31">
        <w:rPr>
          <w:rStyle w:val="Pogrubienie"/>
          <w:rFonts w:asciiTheme="minorHAnsi" w:hAnsiTheme="minorHAnsi" w:cstheme="minorHAnsi"/>
          <w:b w:val="0"/>
          <w:bCs w:val="0"/>
          <w:color w:val="auto"/>
          <w:sz w:val="22"/>
          <w:szCs w:val="22"/>
        </w:rPr>
        <w:t xml:space="preserve"> w szczególności powinna zawierać wszystkie loginy i hasła administracyjne (w postaci zaszyfrowanej</w:t>
      </w:r>
      <w:r w:rsidR="00641942" w:rsidRPr="00730E31">
        <w:rPr>
          <w:rStyle w:val="Pogrubienie"/>
          <w:rFonts w:asciiTheme="minorHAnsi" w:hAnsiTheme="minorHAnsi" w:cstheme="minorHAnsi"/>
          <w:b w:val="0"/>
          <w:bCs w:val="0"/>
          <w:color w:val="auto"/>
          <w:sz w:val="22"/>
          <w:szCs w:val="22"/>
        </w:rPr>
        <w:t>);</w:t>
      </w:r>
    </w:p>
    <w:p w14:paraId="4B9E0185" w14:textId="1E13247C" w:rsidR="00694737" w:rsidRPr="00730E31" w:rsidRDefault="00694737" w:rsidP="00A17362">
      <w:pPr>
        <w:pStyle w:val="NormalnyWeb"/>
        <w:numPr>
          <w:ilvl w:val="0"/>
          <w:numId w:val="47"/>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 w:val="0"/>
          <w:bCs w:val="0"/>
          <w:color w:val="auto"/>
          <w:sz w:val="22"/>
          <w:szCs w:val="22"/>
        </w:rPr>
        <w:t>Dokumentacj</w:t>
      </w:r>
      <w:r w:rsidR="00641942" w:rsidRPr="00730E31">
        <w:rPr>
          <w:rStyle w:val="Pogrubienie"/>
          <w:rFonts w:asciiTheme="minorHAnsi" w:hAnsiTheme="minorHAnsi" w:cstheme="minorHAnsi"/>
          <w:b w:val="0"/>
          <w:bCs w:val="0"/>
          <w:color w:val="auto"/>
          <w:sz w:val="22"/>
          <w:szCs w:val="22"/>
        </w:rPr>
        <w:t>ę</w:t>
      </w:r>
      <w:r w:rsidRPr="00730E31">
        <w:rPr>
          <w:rStyle w:val="Pogrubienie"/>
          <w:rFonts w:asciiTheme="minorHAnsi" w:hAnsiTheme="minorHAnsi" w:cstheme="minorHAnsi"/>
          <w:b w:val="0"/>
          <w:bCs w:val="0"/>
          <w:color w:val="auto"/>
          <w:sz w:val="22"/>
          <w:szCs w:val="22"/>
        </w:rPr>
        <w:t xml:space="preserve"> użytkownika – </w:t>
      </w:r>
      <w:r w:rsidR="00641942" w:rsidRPr="00730E31">
        <w:rPr>
          <w:rStyle w:val="Pogrubienie"/>
          <w:rFonts w:asciiTheme="minorHAnsi" w:hAnsiTheme="minorHAnsi" w:cstheme="minorHAnsi"/>
          <w:b w:val="0"/>
          <w:bCs w:val="0"/>
          <w:color w:val="auto"/>
          <w:sz w:val="22"/>
          <w:szCs w:val="22"/>
        </w:rPr>
        <w:t xml:space="preserve">czyli </w:t>
      </w:r>
      <w:r w:rsidRPr="00730E31">
        <w:rPr>
          <w:rStyle w:val="Pogrubienie"/>
          <w:rFonts w:asciiTheme="minorHAnsi" w:hAnsiTheme="minorHAnsi" w:cstheme="minorHAnsi"/>
          <w:b w:val="0"/>
          <w:bCs w:val="0"/>
          <w:color w:val="auto"/>
          <w:sz w:val="22"/>
          <w:szCs w:val="22"/>
        </w:rPr>
        <w:t>instrukcj</w:t>
      </w:r>
      <w:r w:rsidR="00641942" w:rsidRPr="00730E31">
        <w:rPr>
          <w:rStyle w:val="Pogrubienie"/>
          <w:rFonts w:asciiTheme="minorHAnsi" w:hAnsiTheme="minorHAnsi" w:cstheme="minorHAnsi"/>
          <w:b w:val="0"/>
          <w:bCs w:val="0"/>
          <w:color w:val="auto"/>
          <w:sz w:val="22"/>
          <w:szCs w:val="22"/>
        </w:rPr>
        <w:t>ę</w:t>
      </w:r>
      <w:r w:rsidRPr="00730E31">
        <w:rPr>
          <w:rStyle w:val="Pogrubienie"/>
          <w:rFonts w:asciiTheme="minorHAnsi" w:hAnsiTheme="minorHAnsi" w:cstheme="minorHAnsi"/>
          <w:b w:val="0"/>
          <w:bCs w:val="0"/>
          <w:color w:val="auto"/>
          <w:sz w:val="22"/>
          <w:szCs w:val="22"/>
        </w:rPr>
        <w:t xml:space="preserve"> obsługi jak korzystać z </w:t>
      </w:r>
      <w:r w:rsidR="00A529DF" w:rsidRPr="00730E31">
        <w:rPr>
          <w:rStyle w:val="Pogrubienie"/>
          <w:rFonts w:asciiTheme="minorHAnsi" w:hAnsiTheme="minorHAnsi" w:cstheme="minorHAnsi"/>
          <w:b w:val="0"/>
          <w:bCs w:val="0"/>
          <w:color w:val="auto"/>
          <w:sz w:val="22"/>
          <w:szCs w:val="22"/>
        </w:rPr>
        <w:t>S</w:t>
      </w:r>
      <w:r w:rsidRPr="00730E31">
        <w:rPr>
          <w:rStyle w:val="Pogrubienie"/>
          <w:rFonts w:asciiTheme="minorHAnsi" w:hAnsiTheme="minorHAnsi" w:cstheme="minorHAnsi"/>
          <w:b w:val="0"/>
          <w:bCs w:val="0"/>
          <w:color w:val="auto"/>
          <w:sz w:val="22"/>
          <w:szCs w:val="22"/>
        </w:rPr>
        <w:t>ystemu</w:t>
      </w:r>
      <w:r w:rsidR="00A529DF" w:rsidRPr="00730E31">
        <w:rPr>
          <w:rStyle w:val="Pogrubienie"/>
          <w:rFonts w:asciiTheme="minorHAnsi" w:hAnsiTheme="minorHAnsi" w:cstheme="minorHAnsi"/>
          <w:b w:val="0"/>
          <w:bCs w:val="0"/>
          <w:color w:val="auto"/>
          <w:sz w:val="22"/>
          <w:szCs w:val="22"/>
        </w:rPr>
        <w:t xml:space="preserve"> Informatycznego</w:t>
      </w:r>
      <w:r w:rsidR="00641942" w:rsidRPr="00730E31">
        <w:rPr>
          <w:rStyle w:val="Pogrubienie"/>
          <w:rFonts w:asciiTheme="minorHAnsi" w:hAnsiTheme="minorHAnsi" w:cstheme="minorHAnsi"/>
          <w:b w:val="0"/>
          <w:bCs w:val="0"/>
          <w:color w:val="auto"/>
          <w:sz w:val="22"/>
          <w:szCs w:val="22"/>
        </w:rPr>
        <w:t>.</w:t>
      </w:r>
    </w:p>
    <w:p w14:paraId="0FD36985" w14:textId="55DA0A4E" w:rsidR="00D50736" w:rsidRPr="00730E31" w:rsidRDefault="00B528BB" w:rsidP="00A17362">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b w:val="0"/>
          <w:color w:val="auto"/>
          <w:sz w:val="22"/>
          <w:szCs w:val="22"/>
        </w:rPr>
      </w:pPr>
      <w:r w:rsidRPr="00730E31">
        <w:rPr>
          <w:rStyle w:val="Pogrubienie"/>
          <w:rFonts w:asciiTheme="minorHAnsi" w:hAnsiTheme="minorHAnsi" w:cstheme="minorBidi"/>
          <w:color w:val="auto"/>
          <w:sz w:val="22"/>
          <w:szCs w:val="22"/>
        </w:rPr>
        <w:t xml:space="preserve">Dokumentacja </w:t>
      </w:r>
      <w:r w:rsidR="000024AF" w:rsidRPr="00730E31">
        <w:rPr>
          <w:rStyle w:val="Pogrubienie"/>
          <w:rFonts w:asciiTheme="minorHAnsi" w:hAnsiTheme="minorHAnsi" w:cstheme="minorBidi"/>
          <w:color w:val="auto"/>
          <w:sz w:val="22"/>
          <w:szCs w:val="22"/>
        </w:rPr>
        <w:t>P</w:t>
      </w:r>
      <w:r w:rsidR="00D50736" w:rsidRPr="00730E31">
        <w:rPr>
          <w:rStyle w:val="Pogrubienie"/>
          <w:rFonts w:asciiTheme="minorHAnsi" w:hAnsiTheme="minorHAnsi" w:cstheme="minorBidi"/>
          <w:color w:val="auto"/>
          <w:sz w:val="22"/>
          <w:szCs w:val="22"/>
        </w:rPr>
        <w:t xml:space="preserve">rzedmiotu Umowy </w:t>
      </w:r>
      <w:r w:rsidRPr="00730E31">
        <w:rPr>
          <w:rStyle w:val="Pogrubienie"/>
          <w:rFonts w:asciiTheme="minorHAnsi" w:hAnsiTheme="minorHAnsi" w:cstheme="minorBidi"/>
          <w:b w:val="0"/>
          <w:color w:val="auto"/>
          <w:sz w:val="22"/>
          <w:szCs w:val="22"/>
        </w:rPr>
        <w:t>–</w:t>
      </w:r>
      <w:r w:rsidR="000024AF" w:rsidRPr="00730E31">
        <w:rPr>
          <w:rStyle w:val="Pogrubienie"/>
          <w:rFonts w:asciiTheme="minorHAnsi" w:hAnsiTheme="minorHAnsi" w:cstheme="minorBidi"/>
          <w:b w:val="0"/>
          <w:color w:val="auto"/>
          <w:sz w:val="22"/>
          <w:szCs w:val="22"/>
        </w:rPr>
        <w:t xml:space="preserve"> o</w:t>
      </w:r>
      <w:r w:rsidR="00D50736" w:rsidRPr="00730E31">
        <w:rPr>
          <w:rStyle w:val="Pogrubienie"/>
          <w:rFonts w:asciiTheme="minorHAnsi" w:hAnsiTheme="minorHAnsi" w:cstheme="minorBidi"/>
          <w:b w:val="0"/>
          <w:color w:val="auto"/>
          <w:sz w:val="22"/>
          <w:szCs w:val="22"/>
        </w:rPr>
        <w:t xml:space="preserve">pracowana w ramach procesu prac przez Wykonawcę dokumentacja składająca się </w:t>
      </w:r>
      <w:r w:rsidR="00D50736" w:rsidRPr="00730E31">
        <w:rPr>
          <w:rStyle w:val="Pogrubienie"/>
          <w:rFonts w:asciiTheme="minorHAnsi" w:hAnsiTheme="minorHAnsi" w:cstheme="minorBidi"/>
          <w:b w:val="0"/>
          <w:bCs w:val="0"/>
          <w:color w:val="auto"/>
          <w:sz w:val="22"/>
          <w:szCs w:val="22"/>
        </w:rPr>
        <w:t>z</w:t>
      </w:r>
      <w:r w:rsidR="00694737" w:rsidRPr="00730E31">
        <w:rPr>
          <w:rStyle w:val="Pogrubienie"/>
          <w:rFonts w:asciiTheme="minorHAnsi" w:hAnsiTheme="minorHAnsi" w:cstheme="minorBidi"/>
          <w:b w:val="0"/>
          <w:color w:val="auto"/>
          <w:sz w:val="22"/>
          <w:szCs w:val="22"/>
        </w:rPr>
        <w:t>:</w:t>
      </w:r>
    </w:p>
    <w:p w14:paraId="63F086E4" w14:textId="6356FB3E" w:rsidR="00D50736" w:rsidRPr="00730E31" w:rsidRDefault="00D50736" w:rsidP="00A17362">
      <w:pPr>
        <w:pStyle w:val="NormalnyWeb"/>
        <w:numPr>
          <w:ilvl w:val="0"/>
          <w:numId w:val="46"/>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 w:val="0"/>
          <w:bCs w:val="0"/>
          <w:color w:val="auto"/>
          <w:sz w:val="22"/>
          <w:szCs w:val="22"/>
        </w:rPr>
        <w:t>Harmonogram</w:t>
      </w:r>
      <w:r w:rsidR="00694737" w:rsidRPr="00730E31">
        <w:rPr>
          <w:rStyle w:val="Pogrubienie"/>
          <w:rFonts w:asciiTheme="minorHAnsi" w:hAnsiTheme="minorHAnsi" w:cstheme="minorHAnsi"/>
          <w:b w:val="0"/>
          <w:bCs w:val="0"/>
          <w:color w:val="auto"/>
          <w:sz w:val="22"/>
          <w:szCs w:val="22"/>
        </w:rPr>
        <w:t>u</w:t>
      </w:r>
      <w:r w:rsidRPr="00730E31">
        <w:rPr>
          <w:rStyle w:val="Pogrubienie"/>
          <w:rFonts w:asciiTheme="minorHAnsi" w:hAnsiTheme="minorHAnsi" w:cstheme="minorHAnsi"/>
          <w:b w:val="0"/>
          <w:bCs w:val="0"/>
          <w:color w:val="auto"/>
          <w:sz w:val="22"/>
          <w:szCs w:val="22"/>
        </w:rPr>
        <w:t>;</w:t>
      </w:r>
    </w:p>
    <w:p w14:paraId="7C32496D" w14:textId="716CBD80" w:rsidR="00D50736" w:rsidRPr="00730E31" w:rsidRDefault="00D50736" w:rsidP="00A17362">
      <w:pPr>
        <w:pStyle w:val="NormalnyWeb"/>
        <w:numPr>
          <w:ilvl w:val="0"/>
          <w:numId w:val="46"/>
        </w:numPr>
        <w:shd w:val="clear" w:color="auto" w:fill="FFFFFF"/>
        <w:spacing w:beforeAutospacing="0" w:after="0" w:afterAutospacing="0" w:line="276" w:lineRule="auto"/>
        <w:jc w:val="both"/>
        <w:rPr>
          <w:rStyle w:val="Pogrubienie"/>
          <w:rFonts w:asciiTheme="minorHAnsi" w:hAnsiTheme="minorHAnsi" w:cstheme="minorHAnsi"/>
          <w:b w:val="0"/>
          <w:bCs w:val="0"/>
          <w:color w:val="auto"/>
          <w:sz w:val="22"/>
          <w:szCs w:val="22"/>
        </w:rPr>
      </w:pPr>
      <w:r w:rsidRPr="00730E31">
        <w:rPr>
          <w:rStyle w:val="Pogrubienie"/>
          <w:rFonts w:asciiTheme="minorHAnsi" w:hAnsiTheme="minorHAnsi" w:cstheme="minorHAnsi"/>
          <w:b w:val="0"/>
          <w:bCs w:val="0"/>
          <w:color w:val="auto"/>
          <w:sz w:val="22"/>
          <w:szCs w:val="22"/>
        </w:rPr>
        <w:t>Dokumentacj</w:t>
      </w:r>
      <w:r w:rsidR="00694737" w:rsidRPr="00730E31">
        <w:rPr>
          <w:rStyle w:val="Pogrubienie"/>
          <w:rFonts w:asciiTheme="minorHAnsi" w:hAnsiTheme="minorHAnsi" w:cstheme="minorHAnsi"/>
          <w:b w:val="0"/>
          <w:bCs w:val="0"/>
          <w:color w:val="auto"/>
          <w:sz w:val="22"/>
          <w:szCs w:val="22"/>
        </w:rPr>
        <w:t>i</w:t>
      </w:r>
      <w:r w:rsidRPr="00730E31">
        <w:rPr>
          <w:rStyle w:val="Pogrubienie"/>
          <w:rFonts w:asciiTheme="minorHAnsi" w:hAnsiTheme="minorHAnsi" w:cstheme="minorHAnsi"/>
          <w:b w:val="0"/>
          <w:bCs w:val="0"/>
          <w:color w:val="auto"/>
          <w:sz w:val="22"/>
          <w:szCs w:val="22"/>
        </w:rPr>
        <w:t xml:space="preserve"> Analizy Przedwdrożeniowej (DAP);</w:t>
      </w:r>
    </w:p>
    <w:p w14:paraId="7EC05C01" w14:textId="39738C52" w:rsidR="00086D16" w:rsidRPr="00730E31" w:rsidRDefault="00D50736" w:rsidP="00A17362">
      <w:pPr>
        <w:pStyle w:val="NormalnyWeb"/>
        <w:numPr>
          <w:ilvl w:val="0"/>
          <w:numId w:val="46"/>
        </w:numPr>
        <w:shd w:val="clear" w:color="auto" w:fill="FFFFFF" w:themeFill="background1"/>
        <w:spacing w:beforeAutospacing="0" w:after="0" w:afterAutospacing="0" w:line="276" w:lineRule="auto"/>
        <w:jc w:val="both"/>
        <w:rPr>
          <w:rStyle w:val="Pogrubienie"/>
          <w:rFonts w:asciiTheme="minorHAnsi" w:hAnsiTheme="minorHAnsi" w:cstheme="minorBidi"/>
          <w:b w:val="0"/>
          <w:bCs w:val="0"/>
          <w:color w:val="auto"/>
          <w:sz w:val="22"/>
          <w:szCs w:val="22"/>
        </w:rPr>
      </w:pPr>
      <w:r w:rsidRPr="00730E31">
        <w:rPr>
          <w:rStyle w:val="Pogrubienie"/>
          <w:rFonts w:asciiTheme="minorHAnsi" w:hAnsiTheme="minorHAnsi" w:cstheme="minorBidi"/>
          <w:b w:val="0"/>
          <w:color w:val="auto"/>
          <w:sz w:val="22"/>
          <w:szCs w:val="22"/>
        </w:rPr>
        <w:t>Dokumentacj</w:t>
      </w:r>
      <w:r w:rsidR="00D42B42" w:rsidRPr="00730E31">
        <w:rPr>
          <w:rStyle w:val="Pogrubienie"/>
          <w:rFonts w:asciiTheme="minorHAnsi" w:hAnsiTheme="minorHAnsi" w:cstheme="minorBidi"/>
          <w:b w:val="0"/>
          <w:color w:val="auto"/>
          <w:sz w:val="22"/>
          <w:szCs w:val="22"/>
        </w:rPr>
        <w:t>i</w:t>
      </w:r>
      <w:r w:rsidRPr="00730E31">
        <w:rPr>
          <w:rStyle w:val="Pogrubienie"/>
          <w:rFonts w:asciiTheme="minorHAnsi" w:hAnsiTheme="minorHAnsi" w:cstheme="minorBidi"/>
          <w:b w:val="0"/>
          <w:color w:val="auto"/>
          <w:sz w:val="22"/>
          <w:szCs w:val="22"/>
        </w:rPr>
        <w:t xml:space="preserve"> Powykonawcz</w:t>
      </w:r>
      <w:r w:rsidR="00694737" w:rsidRPr="00730E31">
        <w:rPr>
          <w:rStyle w:val="Pogrubienie"/>
          <w:rFonts w:asciiTheme="minorHAnsi" w:hAnsiTheme="minorHAnsi" w:cstheme="minorBidi"/>
          <w:b w:val="0"/>
          <w:color w:val="auto"/>
          <w:sz w:val="22"/>
          <w:szCs w:val="22"/>
        </w:rPr>
        <w:t>ej</w:t>
      </w:r>
      <w:r w:rsidR="6F22BD7E" w:rsidRPr="00730E31">
        <w:rPr>
          <w:rStyle w:val="Pogrubienie"/>
          <w:rFonts w:asciiTheme="minorHAnsi" w:hAnsiTheme="minorHAnsi" w:cstheme="minorBidi"/>
          <w:b w:val="0"/>
          <w:bCs w:val="0"/>
          <w:color w:val="auto"/>
          <w:sz w:val="22"/>
          <w:szCs w:val="22"/>
        </w:rPr>
        <w:t>;</w:t>
      </w:r>
    </w:p>
    <w:p w14:paraId="43C7A5C6" w14:textId="43C405CD" w:rsidR="00086D16" w:rsidRPr="00730E31" w:rsidRDefault="2292EB35" w:rsidP="00A17362">
      <w:pPr>
        <w:pStyle w:val="NormalnyWeb"/>
        <w:numPr>
          <w:ilvl w:val="0"/>
          <w:numId w:val="46"/>
        </w:numPr>
        <w:shd w:val="clear" w:color="auto" w:fill="FFFFFF" w:themeFill="background1"/>
        <w:spacing w:beforeAutospacing="0" w:after="0" w:afterAutospacing="0" w:line="276" w:lineRule="auto"/>
        <w:jc w:val="both"/>
        <w:rPr>
          <w:rStyle w:val="Pogrubienie"/>
          <w:rFonts w:asciiTheme="minorHAnsi" w:hAnsiTheme="minorHAnsi" w:cstheme="minorBidi"/>
          <w:b w:val="0"/>
          <w:color w:val="auto"/>
          <w:sz w:val="22"/>
          <w:szCs w:val="22"/>
        </w:rPr>
      </w:pPr>
      <w:r w:rsidRPr="00730E31">
        <w:rPr>
          <w:rStyle w:val="Pogrubienie"/>
          <w:rFonts w:asciiTheme="minorHAnsi" w:hAnsiTheme="minorHAnsi" w:cstheme="minorBidi"/>
          <w:b w:val="0"/>
          <w:bCs w:val="0"/>
          <w:color w:val="auto"/>
          <w:sz w:val="22"/>
          <w:szCs w:val="22"/>
        </w:rPr>
        <w:t>Plan</w:t>
      </w:r>
      <w:r w:rsidR="00D42B42" w:rsidRPr="00730E31">
        <w:rPr>
          <w:rStyle w:val="Pogrubienie"/>
          <w:rFonts w:asciiTheme="minorHAnsi" w:hAnsiTheme="minorHAnsi" w:cstheme="minorBidi"/>
          <w:b w:val="0"/>
          <w:bCs w:val="0"/>
          <w:color w:val="auto"/>
          <w:sz w:val="22"/>
          <w:szCs w:val="22"/>
        </w:rPr>
        <w:t>u</w:t>
      </w:r>
      <w:r w:rsidR="18B740F4" w:rsidRPr="00730E31">
        <w:rPr>
          <w:rStyle w:val="Pogrubienie"/>
          <w:rFonts w:asciiTheme="minorHAnsi" w:hAnsiTheme="minorHAnsi" w:cstheme="minorBidi"/>
          <w:b w:val="0"/>
          <w:bCs w:val="0"/>
          <w:color w:val="auto"/>
          <w:sz w:val="22"/>
          <w:szCs w:val="22"/>
        </w:rPr>
        <w:t xml:space="preserve"> testów</w:t>
      </w:r>
      <w:r w:rsidR="00694737" w:rsidRPr="00730E31">
        <w:rPr>
          <w:rStyle w:val="Pogrubienie"/>
          <w:rFonts w:asciiTheme="minorHAnsi" w:hAnsiTheme="minorHAnsi" w:cstheme="minorBidi"/>
          <w:b w:val="0"/>
          <w:bCs w:val="0"/>
          <w:color w:val="auto"/>
          <w:sz w:val="22"/>
          <w:szCs w:val="22"/>
        </w:rPr>
        <w:t>.</w:t>
      </w:r>
    </w:p>
    <w:p w14:paraId="09255285" w14:textId="77777777" w:rsidR="00864A7C" w:rsidRPr="00A17362" w:rsidRDefault="00B528BB"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 xml:space="preserve">Dzień roboczy </w:t>
      </w:r>
      <w:r w:rsidRPr="00730E31">
        <w:rPr>
          <w:rStyle w:val="Pogrubienie"/>
          <w:rFonts w:asciiTheme="minorHAnsi" w:hAnsiTheme="minorHAnsi" w:cstheme="minorHAnsi"/>
          <w:b w:val="0"/>
          <w:bCs w:val="0"/>
          <w:color w:val="auto"/>
          <w:sz w:val="22"/>
          <w:szCs w:val="22"/>
        </w:rPr>
        <w:t>- dzień od poniedziałku do piątku w godzinach od 8.00 do 16.00 z wyjątkiem dni ustawowo wolnych od pracy w Polsce.</w:t>
      </w:r>
    </w:p>
    <w:p w14:paraId="3D42D0C8" w14:textId="00DFEB35" w:rsidR="00362985" w:rsidRPr="00730E31" w:rsidRDefault="00362985"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Pr>
          <w:rStyle w:val="Pogrubienie"/>
          <w:rFonts w:asciiTheme="minorHAnsi" w:hAnsiTheme="minorHAnsi" w:cstheme="minorHAnsi"/>
          <w:bCs w:val="0"/>
          <w:color w:val="auto"/>
          <w:sz w:val="22"/>
          <w:szCs w:val="22"/>
        </w:rPr>
        <w:t xml:space="preserve">Harmonogram </w:t>
      </w:r>
      <w:r w:rsidRPr="00A17362">
        <w:rPr>
          <w:rStyle w:val="Pogrubienie"/>
          <w:rFonts w:asciiTheme="minorHAnsi" w:hAnsiTheme="minorHAnsi" w:cstheme="minorHAnsi"/>
          <w:b w:val="0"/>
          <w:color w:val="auto"/>
          <w:sz w:val="22"/>
          <w:szCs w:val="22"/>
        </w:rPr>
        <w:t>– dokument określający szczegółowe terminy realizacji Przedmiotu Umowy, opracowany przez Wykonawcę w ramach Analizy Przedwdrożeniowej.</w:t>
      </w:r>
    </w:p>
    <w:p w14:paraId="05EC8BD1" w14:textId="3BEA44D0" w:rsidR="00864A7C" w:rsidRPr="00730E31" w:rsidRDefault="00B528BB"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 xml:space="preserve">Infrastruktura Zamawiającego </w:t>
      </w:r>
      <w:r w:rsidRPr="00730E31">
        <w:rPr>
          <w:rStyle w:val="Pogrubienie"/>
          <w:rFonts w:asciiTheme="minorHAnsi" w:hAnsiTheme="minorHAnsi" w:cstheme="minorHAnsi"/>
          <w:b w:val="0"/>
          <w:bCs w:val="0"/>
          <w:color w:val="auto"/>
          <w:sz w:val="22"/>
          <w:szCs w:val="22"/>
        </w:rPr>
        <w:t>– sprzęt</w:t>
      </w:r>
      <w:r w:rsidR="00696181" w:rsidRPr="00730E31">
        <w:rPr>
          <w:rStyle w:val="Pogrubienie"/>
          <w:rFonts w:asciiTheme="minorHAnsi" w:hAnsiTheme="minorHAnsi" w:cstheme="minorHAnsi"/>
          <w:b w:val="0"/>
          <w:bCs w:val="0"/>
          <w:color w:val="auto"/>
          <w:sz w:val="22"/>
          <w:szCs w:val="22"/>
        </w:rPr>
        <w:t xml:space="preserve"> (</w:t>
      </w:r>
      <w:r w:rsidR="004849B6" w:rsidRPr="00730E31">
        <w:rPr>
          <w:rStyle w:val="Pogrubienie"/>
          <w:rFonts w:asciiTheme="minorHAnsi" w:hAnsiTheme="minorHAnsi" w:cstheme="minorHAnsi"/>
          <w:b w:val="0"/>
          <w:bCs w:val="0"/>
          <w:color w:val="auto"/>
          <w:sz w:val="22"/>
          <w:szCs w:val="22"/>
        </w:rPr>
        <w:t xml:space="preserve">m.in. </w:t>
      </w:r>
      <w:r w:rsidR="00DE0DAC" w:rsidRPr="00730E31">
        <w:rPr>
          <w:rStyle w:val="Pogrubienie"/>
          <w:rFonts w:asciiTheme="minorHAnsi" w:hAnsiTheme="minorHAnsi" w:cstheme="minorHAnsi"/>
          <w:b w:val="0"/>
          <w:bCs w:val="0"/>
          <w:color w:val="auto"/>
          <w:sz w:val="22"/>
          <w:szCs w:val="22"/>
        </w:rPr>
        <w:t>komputerowy</w:t>
      </w:r>
      <w:r w:rsidR="004849B6" w:rsidRPr="00730E31">
        <w:rPr>
          <w:rStyle w:val="Pogrubienie"/>
          <w:rFonts w:asciiTheme="minorHAnsi" w:hAnsiTheme="minorHAnsi" w:cstheme="minorHAnsi"/>
          <w:b w:val="0"/>
          <w:bCs w:val="0"/>
          <w:color w:val="auto"/>
          <w:sz w:val="22"/>
          <w:szCs w:val="22"/>
        </w:rPr>
        <w:t xml:space="preserve"> i </w:t>
      </w:r>
      <w:r w:rsidR="00E81AF1" w:rsidRPr="00730E31">
        <w:rPr>
          <w:rStyle w:val="Pogrubienie"/>
          <w:rFonts w:asciiTheme="minorHAnsi" w:hAnsiTheme="minorHAnsi" w:cstheme="minorHAnsi"/>
          <w:b w:val="0"/>
          <w:bCs w:val="0"/>
          <w:color w:val="auto"/>
          <w:sz w:val="22"/>
          <w:szCs w:val="22"/>
        </w:rPr>
        <w:t>serwery</w:t>
      </w:r>
      <w:r w:rsidR="00696181" w:rsidRPr="00730E31">
        <w:rPr>
          <w:rStyle w:val="Pogrubienie"/>
          <w:rFonts w:asciiTheme="minorHAnsi" w:hAnsiTheme="minorHAnsi" w:cstheme="minorHAnsi"/>
          <w:b w:val="0"/>
          <w:bCs w:val="0"/>
          <w:color w:val="auto"/>
          <w:sz w:val="22"/>
          <w:szCs w:val="22"/>
        </w:rPr>
        <w:t>)</w:t>
      </w:r>
      <w:r w:rsidR="003530F7" w:rsidRPr="00730E31">
        <w:rPr>
          <w:rStyle w:val="Pogrubienie"/>
          <w:rFonts w:asciiTheme="minorHAnsi" w:hAnsiTheme="minorHAnsi" w:cstheme="minorHAnsi"/>
          <w:b w:val="0"/>
          <w:bCs w:val="0"/>
          <w:color w:val="auto"/>
          <w:sz w:val="22"/>
          <w:szCs w:val="22"/>
        </w:rPr>
        <w:t xml:space="preserve">, </w:t>
      </w:r>
      <w:r w:rsidRPr="00730E31">
        <w:rPr>
          <w:rStyle w:val="Pogrubienie"/>
          <w:rFonts w:asciiTheme="minorHAnsi" w:hAnsiTheme="minorHAnsi" w:cstheme="minorHAnsi"/>
          <w:b w:val="0"/>
          <w:bCs w:val="0"/>
          <w:color w:val="auto"/>
          <w:sz w:val="22"/>
          <w:szCs w:val="22"/>
        </w:rPr>
        <w:t>oprogramowanie</w:t>
      </w:r>
      <w:r w:rsidR="00841673" w:rsidRPr="00730E31">
        <w:rPr>
          <w:rStyle w:val="Pogrubienie"/>
          <w:rFonts w:asciiTheme="minorHAnsi" w:hAnsiTheme="minorHAnsi" w:cstheme="minorHAnsi"/>
          <w:b w:val="0"/>
          <w:bCs w:val="0"/>
          <w:color w:val="auto"/>
          <w:sz w:val="22"/>
          <w:szCs w:val="22"/>
        </w:rPr>
        <w:t xml:space="preserve">, </w:t>
      </w:r>
      <w:r w:rsidR="00CA190C" w:rsidRPr="00730E31">
        <w:rPr>
          <w:rStyle w:val="Pogrubienie"/>
          <w:rFonts w:asciiTheme="minorHAnsi" w:hAnsiTheme="minorHAnsi" w:cstheme="minorHAnsi"/>
          <w:b w:val="0"/>
          <w:bCs w:val="0"/>
          <w:color w:val="auto"/>
          <w:sz w:val="22"/>
          <w:szCs w:val="22"/>
        </w:rPr>
        <w:t>infrastruktura komunikacyjna</w:t>
      </w:r>
      <w:r w:rsidR="00E84EFE" w:rsidRPr="00730E31">
        <w:rPr>
          <w:rStyle w:val="Pogrubienie"/>
          <w:rFonts w:asciiTheme="minorHAnsi" w:hAnsiTheme="minorHAnsi" w:cstheme="minorHAnsi"/>
          <w:b w:val="0"/>
          <w:bCs w:val="0"/>
          <w:color w:val="auto"/>
          <w:sz w:val="22"/>
          <w:szCs w:val="22"/>
        </w:rPr>
        <w:t xml:space="preserve"> Zamawiającego</w:t>
      </w:r>
      <w:r w:rsidR="007422D4" w:rsidRPr="00730E31">
        <w:rPr>
          <w:rStyle w:val="Pogrubienie"/>
          <w:rFonts w:asciiTheme="minorHAnsi" w:hAnsiTheme="minorHAnsi" w:cstheme="minorHAnsi"/>
          <w:b w:val="0"/>
          <w:bCs w:val="0"/>
          <w:color w:val="auto"/>
          <w:sz w:val="22"/>
          <w:szCs w:val="22"/>
        </w:rPr>
        <w:t>.</w:t>
      </w:r>
    </w:p>
    <w:p w14:paraId="022D29B7" w14:textId="169E6DA3" w:rsidR="00864A7C" w:rsidRPr="00730E31" w:rsidRDefault="00B528BB"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Kierownik Projektu</w:t>
      </w:r>
      <w:r w:rsidRPr="00730E31">
        <w:rPr>
          <w:rStyle w:val="Pogrubienie"/>
          <w:rFonts w:asciiTheme="minorHAnsi" w:hAnsiTheme="minorHAnsi" w:cstheme="minorHAnsi"/>
          <w:b w:val="0"/>
          <w:bCs w:val="0"/>
          <w:color w:val="auto"/>
          <w:sz w:val="22"/>
          <w:szCs w:val="22"/>
        </w:rPr>
        <w:t xml:space="preserve"> – osoba fizyczna wyznaczona </w:t>
      </w:r>
      <w:r w:rsidR="004F4799" w:rsidRPr="00730E31">
        <w:rPr>
          <w:rStyle w:val="Pogrubienie"/>
          <w:rFonts w:asciiTheme="minorHAnsi" w:hAnsiTheme="minorHAnsi" w:cstheme="minorHAnsi"/>
          <w:b w:val="0"/>
          <w:bCs w:val="0"/>
          <w:color w:val="auto"/>
          <w:sz w:val="22"/>
          <w:szCs w:val="22"/>
        </w:rPr>
        <w:t xml:space="preserve">w treści Umowy </w:t>
      </w:r>
      <w:r w:rsidRPr="00730E31">
        <w:rPr>
          <w:rStyle w:val="Pogrubienie"/>
          <w:rFonts w:asciiTheme="minorHAnsi" w:hAnsiTheme="minorHAnsi" w:cstheme="minorHAnsi"/>
          <w:b w:val="0"/>
          <w:bCs w:val="0"/>
          <w:color w:val="auto"/>
          <w:sz w:val="22"/>
          <w:szCs w:val="22"/>
        </w:rPr>
        <w:t xml:space="preserve">przez każdą ze Stron do nadzoru nad Umową oraz </w:t>
      </w:r>
      <w:r w:rsidR="001D5EC2" w:rsidRPr="00730E31">
        <w:rPr>
          <w:rStyle w:val="Pogrubienie"/>
          <w:rFonts w:asciiTheme="minorHAnsi" w:hAnsiTheme="minorHAnsi" w:cstheme="minorHAnsi"/>
          <w:b w:val="0"/>
          <w:bCs w:val="0"/>
          <w:color w:val="auto"/>
          <w:sz w:val="22"/>
          <w:szCs w:val="22"/>
        </w:rPr>
        <w:t xml:space="preserve">do </w:t>
      </w:r>
      <w:r w:rsidRPr="00730E31">
        <w:rPr>
          <w:rStyle w:val="Pogrubienie"/>
          <w:rFonts w:asciiTheme="minorHAnsi" w:hAnsiTheme="minorHAnsi" w:cstheme="minorHAnsi"/>
          <w:b w:val="0"/>
          <w:bCs w:val="0"/>
          <w:color w:val="auto"/>
          <w:sz w:val="22"/>
          <w:szCs w:val="22"/>
        </w:rPr>
        <w:t>bezpośrednich kontaktów.</w:t>
      </w:r>
    </w:p>
    <w:p w14:paraId="19756750" w14:textId="1945668B" w:rsidR="00D1226A" w:rsidRPr="00730E31" w:rsidRDefault="00D1226A"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 xml:space="preserve">Licencja – </w:t>
      </w:r>
      <w:r w:rsidRPr="00730E31">
        <w:rPr>
          <w:rStyle w:val="Pogrubienie"/>
          <w:rFonts w:asciiTheme="minorHAnsi" w:hAnsiTheme="minorHAnsi" w:cstheme="minorHAnsi"/>
          <w:b w:val="0"/>
          <w:color w:val="auto"/>
          <w:sz w:val="22"/>
          <w:szCs w:val="22"/>
        </w:rPr>
        <w:t xml:space="preserve">uprawnienie do korzystania </w:t>
      </w:r>
      <w:r w:rsidR="005332BB" w:rsidRPr="00730E31">
        <w:rPr>
          <w:rStyle w:val="Pogrubienie"/>
          <w:rFonts w:asciiTheme="minorHAnsi" w:hAnsiTheme="minorHAnsi" w:cstheme="minorHAnsi"/>
          <w:b w:val="0"/>
          <w:color w:val="auto"/>
          <w:sz w:val="22"/>
          <w:szCs w:val="22"/>
        </w:rPr>
        <w:t xml:space="preserve">przez Zamawiającego </w:t>
      </w:r>
      <w:r w:rsidRPr="00730E31">
        <w:rPr>
          <w:rStyle w:val="Pogrubienie"/>
          <w:rFonts w:asciiTheme="minorHAnsi" w:hAnsiTheme="minorHAnsi" w:cstheme="minorHAnsi"/>
          <w:b w:val="0"/>
          <w:color w:val="auto"/>
          <w:sz w:val="22"/>
          <w:szCs w:val="22"/>
        </w:rPr>
        <w:t xml:space="preserve">z </w:t>
      </w:r>
      <w:r w:rsidRPr="00730E31">
        <w:rPr>
          <w:rFonts w:asciiTheme="minorHAnsi" w:hAnsiTheme="minorHAnsi" w:cstheme="minorHAnsi"/>
          <w:color w:val="auto"/>
          <w:sz w:val="22"/>
          <w:szCs w:val="22"/>
        </w:rPr>
        <w:t>Oprogramowania Aplikacyjnego zainstalowan</w:t>
      </w:r>
      <w:r w:rsidR="00CD77ED">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w ramach Wdrożenia, </w:t>
      </w:r>
      <w:r w:rsidR="005707B9" w:rsidRPr="00730E31">
        <w:rPr>
          <w:rFonts w:asciiTheme="minorHAnsi" w:hAnsiTheme="minorHAnsi" w:cstheme="minorHAnsi"/>
          <w:color w:val="auto"/>
          <w:sz w:val="22"/>
          <w:szCs w:val="22"/>
        </w:rPr>
        <w:t xml:space="preserve">udzielone przez Wykonawcę </w:t>
      </w:r>
      <w:r w:rsidRPr="00730E31">
        <w:rPr>
          <w:rFonts w:asciiTheme="minorHAnsi" w:hAnsiTheme="minorHAnsi" w:cstheme="minorHAnsi"/>
          <w:color w:val="auto"/>
          <w:sz w:val="22"/>
          <w:szCs w:val="22"/>
        </w:rPr>
        <w:t xml:space="preserve">w </w:t>
      </w:r>
      <w:r w:rsidR="005332BB" w:rsidRPr="00730E31">
        <w:rPr>
          <w:rFonts w:asciiTheme="minorHAnsi" w:hAnsiTheme="minorHAnsi" w:cstheme="minorHAnsi"/>
          <w:color w:val="auto"/>
          <w:sz w:val="22"/>
          <w:szCs w:val="22"/>
        </w:rPr>
        <w:t xml:space="preserve">terminie, </w:t>
      </w:r>
      <w:r w:rsidRPr="00730E31">
        <w:rPr>
          <w:rFonts w:asciiTheme="minorHAnsi" w:hAnsiTheme="minorHAnsi" w:cstheme="minorHAnsi"/>
          <w:color w:val="auto"/>
          <w:sz w:val="22"/>
          <w:szCs w:val="22"/>
        </w:rPr>
        <w:t>zakresie i na warunkach o</w:t>
      </w:r>
      <w:r w:rsidR="005332BB" w:rsidRPr="00730E31">
        <w:rPr>
          <w:rFonts w:asciiTheme="minorHAnsi" w:hAnsiTheme="minorHAnsi" w:cstheme="minorHAnsi"/>
          <w:color w:val="auto"/>
          <w:sz w:val="22"/>
          <w:szCs w:val="22"/>
        </w:rPr>
        <w:t>kreślonych</w:t>
      </w:r>
      <w:r w:rsidRPr="00730E31">
        <w:rPr>
          <w:rFonts w:asciiTheme="minorHAnsi" w:hAnsiTheme="minorHAnsi" w:cstheme="minorHAnsi"/>
          <w:color w:val="auto"/>
          <w:sz w:val="22"/>
          <w:szCs w:val="22"/>
        </w:rPr>
        <w:t xml:space="preserve"> w Załączniku nr </w:t>
      </w:r>
      <w:r w:rsidR="00071B3C" w:rsidRPr="00730E31">
        <w:rPr>
          <w:rFonts w:asciiTheme="minorHAnsi" w:hAnsiTheme="minorHAnsi" w:cstheme="minorHAnsi"/>
          <w:color w:val="auto"/>
          <w:sz w:val="22"/>
          <w:szCs w:val="22"/>
        </w:rPr>
        <w:t>4</w:t>
      </w:r>
      <w:r w:rsidR="009B1009" w:rsidRPr="00730E31">
        <w:rPr>
          <w:rFonts w:asciiTheme="minorHAnsi" w:hAnsiTheme="minorHAnsi" w:cstheme="minorHAnsi"/>
          <w:color w:val="auto"/>
          <w:sz w:val="22"/>
          <w:szCs w:val="22"/>
        </w:rPr>
        <w:t xml:space="preserve">; </w:t>
      </w:r>
      <w:r w:rsidR="00CD77ED" w:rsidRPr="009850A6">
        <w:rPr>
          <w:rFonts w:asciiTheme="minorHAnsi" w:hAnsiTheme="minorHAnsi" w:cstheme="minorHAnsi"/>
          <w:color w:val="auto"/>
          <w:sz w:val="22"/>
          <w:szCs w:val="22"/>
        </w:rPr>
        <w:t>na potrzeby realizacji Wdrożenia Wykonawca dostarczy Zamawiającemu czasowy klucz techniczny umożliwiający uruchomienie Oprogramowania Aplikacyjnego</w:t>
      </w:r>
      <w:r w:rsidR="00CD77ED" w:rsidRPr="00730E31" w:rsidDel="00CD77ED">
        <w:rPr>
          <w:rFonts w:asciiTheme="minorHAnsi" w:hAnsiTheme="minorHAnsi" w:cstheme="minorHAnsi"/>
          <w:color w:val="auto"/>
          <w:sz w:val="22"/>
          <w:szCs w:val="22"/>
        </w:rPr>
        <w:t xml:space="preserve"> </w:t>
      </w:r>
      <w:r w:rsidR="007538D9" w:rsidRPr="00730E31">
        <w:rPr>
          <w:rFonts w:asciiTheme="minorHAnsi" w:hAnsiTheme="minorHAnsi" w:cstheme="minorHAnsi"/>
          <w:color w:val="auto"/>
          <w:sz w:val="22"/>
          <w:szCs w:val="22"/>
        </w:rPr>
        <w:t>.</w:t>
      </w:r>
    </w:p>
    <w:p w14:paraId="0EB9A46D" w14:textId="47D061F1" w:rsidR="00864A7C" w:rsidRPr="00730E31" w:rsidRDefault="67B646E0" w:rsidP="502C9BD6">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color w:val="auto"/>
          <w:sz w:val="22"/>
          <w:szCs w:val="22"/>
        </w:rPr>
      </w:pPr>
      <w:r w:rsidRPr="4B0A9DEE">
        <w:rPr>
          <w:rStyle w:val="Pogrubienie"/>
          <w:rFonts w:asciiTheme="minorHAnsi" w:hAnsiTheme="minorHAnsi" w:cstheme="minorBidi"/>
          <w:color w:val="auto"/>
          <w:sz w:val="22"/>
          <w:szCs w:val="22"/>
        </w:rPr>
        <w:t>Odbiór</w:t>
      </w:r>
      <w:r w:rsidRPr="4B0A9DEE">
        <w:rPr>
          <w:rStyle w:val="Pogrubienie"/>
          <w:rFonts w:asciiTheme="minorHAnsi" w:hAnsiTheme="minorHAnsi" w:cstheme="minorBidi"/>
          <w:b w:val="0"/>
          <w:bCs w:val="0"/>
          <w:color w:val="auto"/>
          <w:sz w:val="22"/>
          <w:szCs w:val="22"/>
        </w:rPr>
        <w:t xml:space="preserve"> – potwierdzenie należytego wykonania Umowy w zakresie wykonania poszczególnych </w:t>
      </w:r>
      <w:r w:rsidR="62D44349" w:rsidRPr="4B0A9DEE">
        <w:rPr>
          <w:rStyle w:val="Pogrubienie"/>
          <w:rFonts w:asciiTheme="minorHAnsi" w:hAnsiTheme="minorHAnsi" w:cstheme="minorBidi"/>
          <w:b w:val="0"/>
          <w:bCs w:val="0"/>
          <w:color w:val="auto"/>
          <w:sz w:val="22"/>
          <w:szCs w:val="22"/>
        </w:rPr>
        <w:t>elementów</w:t>
      </w:r>
      <w:r w:rsidR="0535C2C1" w:rsidRPr="4B0A9DEE">
        <w:rPr>
          <w:rStyle w:val="Pogrubienie"/>
          <w:rFonts w:asciiTheme="minorHAnsi" w:hAnsiTheme="minorHAnsi" w:cstheme="minorBidi"/>
          <w:b w:val="0"/>
          <w:bCs w:val="0"/>
          <w:color w:val="auto"/>
          <w:sz w:val="22"/>
          <w:szCs w:val="22"/>
        </w:rPr>
        <w:t xml:space="preserve"> </w:t>
      </w:r>
      <w:r w:rsidRPr="4B0A9DEE">
        <w:rPr>
          <w:rStyle w:val="Pogrubienie"/>
          <w:rFonts w:asciiTheme="minorHAnsi" w:hAnsiTheme="minorHAnsi" w:cstheme="minorBidi"/>
          <w:b w:val="0"/>
          <w:bCs w:val="0"/>
          <w:color w:val="auto"/>
          <w:sz w:val="22"/>
          <w:szCs w:val="22"/>
        </w:rPr>
        <w:t xml:space="preserve">lub całości Umowy. Dowodem dokonania Odbioru jest odpowiedni Protokół Odbioru </w:t>
      </w:r>
      <w:r w:rsidR="07A7FBCD" w:rsidRPr="4B0A9DEE">
        <w:rPr>
          <w:rStyle w:val="Pogrubienie"/>
          <w:rFonts w:asciiTheme="minorHAnsi" w:hAnsiTheme="minorHAnsi" w:cstheme="minorBidi"/>
          <w:b w:val="0"/>
          <w:bCs w:val="0"/>
          <w:color w:val="auto"/>
          <w:sz w:val="22"/>
          <w:szCs w:val="22"/>
        </w:rPr>
        <w:t xml:space="preserve">podpisany </w:t>
      </w:r>
      <w:r w:rsidRPr="4B0A9DEE">
        <w:rPr>
          <w:rStyle w:val="Pogrubienie"/>
          <w:rFonts w:asciiTheme="minorHAnsi" w:hAnsiTheme="minorHAnsi" w:cstheme="minorBidi"/>
          <w:b w:val="0"/>
          <w:bCs w:val="0"/>
          <w:color w:val="auto"/>
          <w:sz w:val="22"/>
          <w:szCs w:val="22"/>
        </w:rPr>
        <w:t>przez Strony lub Protokół Odbioru Jednostronnego podpisany zgodnie z procedurą wskazaną w Umowie</w:t>
      </w:r>
      <w:r w:rsidR="58B1E1EB" w:rsidRPr="4B0A9DEE">
        <w:rPr>
          <w:rStyle w:val="Pogrubienie"/>
          <w:rFonts w:asciiTheme="minorHAnsi" w:hAnsiTheme="minorHAnsi" w:cstheme="minorBidi"/>
          <w:b w:val="0"/>
          <w:bCs w:val="0"/>
          <w:color w:val="auto"/>
          <w:sz w:val="22"/>
          <w:szCs w:val="22"/>
        </w:rPr>
        <w:t>; wyróżnia się</w:t>
      </w:r>
      <w:r w:rsidRPr="4B0A9DEE">
        <w:rPr>
          <w:rStyle w:val="Pogrubienie"/>
          <w:rFonts w:asciiTheme="minorHAnsi" w:hAnsiTheme="minorHAnsi" w:cstheme="minorBidi"/>
          <w:b w:val="0"/>
          <w:bCs w:val="0"/>
          <w:color w:val="auto"/>
          <w:sz w:val="22"/>
          <w:szCs w:val="22"/>
        </w:rPr>
        <w:t xml:space="preserve"> Odbi</w:t>
      </w:r>
      <w:r w:rsidR="567E057A" w:rsidRPr="4B0A9DEE">
        <w:rPr>
          <w:rStyle w:val="Pogrubienie"/>
          <w:rFonts w:asciiTheme="minorHAnsi" w:hAnsiTheme="minorHAnsi" w:cstheme="minorBidi"/>
          <w:b w:val="0"/>
          <w:bCs w:val="0"/>
          <w:color w:val="auto"/>
          <w:sz w:val="22"/>
          <w:szCs w:val="22"/>
        </w:rPr>
        <w:t>ór</w:t>
      </w:r>
      <w:r w:rsidRPr="4B0A9DEE">
        <w:rPr>
          <w:rStyle w:val="Pogrubienie"/>
          <w:rFonts w:asciiTheme="minorHAnsi" w:hAnsiTheme="minorHAnsi" w:cstheme="minorBidi"/>
          <w:b w:val="0"/>
          <w:bCs w:val="0"/>
          <w:color w:val="auto"/>
          <w:sz w:val="22"/>
          <w:szCs w:val="22"/>
        </w:rPr>
        <w:t xml:space="preserve"> </w:t>
      </w:r>
      <w:r w:rsidR="0535C2C1" w:rsidRPr="4B0A9DEE">
        <w:rPr>
          <w:rStyle w:val="Pogrubienie"/>
          <w:rFonts w:asciiTheme="minorHAnsi" w:hAnsiTheme="minorHAnsi" w:cstheme="minorBidi"/>
          <w:b w:val="0"/>
          <w:bCs w:val="0"/>
          <w:color w:val="auto"/>
          <w:sz w:val="22"/>
          <w:szCs w:val="22"/>
        </w:rPr>
        <w:t xml:space="preserve">Wdrożenia, </w:t>
      </w:r>
      <w:r w:rsidRPr="4B0A9DEE">
        <w:rPr>
          <w:rStyle w:val="Pogrubienie"/>
          <w:rFonts w:asciiTheme="minorHAnsi" w:hAnsiTheme="minorHAnsi" w:cstheme="minorBidi"/>
          <w:b w:val="0"/>
          <w:bCs w:val="0"/>
          <w:color w:val="auto"/>
          <w:sz w:val="22"/>
          <w:szCs w:val="22"/>
        </w:rPr>
        <w:t xml:space="preserve">Odbiór </w:t>
      </w:r>
      <w:r w:rsidR="0535C2C1" w:rsidRPr="4B0A9DEE">
        <w:rPr>
          <w:rStyle w:val="Pogrubienie"/>
          <w:rFonts w:asciiTheme="minorHAnsi" w:hAnsiTheme="minorHAnsi" w:cstheme="minorBidi"/>
          <w:b w:val="0"/>
          <w:bCs w:val="0"/>
          <w:color w:val="auto"/>
          <w:sz w:val="22"/>
          <w:szCs w:val="22"/>
        </w:rPr>
        <w:t>Przedmiotu Umowy</w:t>
      </w:r>
      <w:r w:rsidR="413CCBB6" w:rsidRPr="4B0A9DEE">
        <w:rPr>
          <w:rStyle w:val="Pogrubienie"/>
          <w:rFonts w:asciiTheme="minorHAnsi" w:hAnsiTheme="minorHAnsi" w:cstheme="minorBidi"/>
          <w:b w:val="0"/>
          <w:bCs w:val="0"/>
          <w:color w:val="auto"/>
          <w:sz w:val="22"/>
          <w:szCs w:val="22"/>
        </w:rPr>
        <w:t xml:space="preserve">, </w:t>
      </w:r>
      <w:r w:rsidRPr="4B0A9DEE">
        <w:rPr>
          <w:rStyle w:val="Pogrubienie"/>
          <w:rFonts w:asciiTheme="minorHAnsi" w:hAnsiTheme="minorHAnsi" w:cstheme="minorBidi"/>
          <w:b w:val="0"/>
          <w:bCs w:val="0"/>
          <w:color w:val="auto"/>
          <w:sz w:val="22"/>
          <w:szCs w:val="22"/>
        </w:rPr>
        <w:t>Odbiór Jednostronny.</w:t>
      </w:r>
    </w:p>
    <w:p w14:paraId="39078587" w14:textId="0E792384" w:rsidR="00864A7C" w:rsidRPr="00730E31" w:rsidRDefault="00B528BB" w:rsidP="6FB2A638">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b w:val="0"/>
          <w:bCs w:val="0"/>
          <w:color w:val="auto"/>
          <w:sz w:val="22"/>
          <w:szCs w:val="22"/>
        </w:rPr>
      </w:pPr>
      <w:r w:rsidRPr="17374A42">
        <w:rPr>
          <w:rStyle w:val="Pogrubienie"/>
          <w:rFonts w:asciiTheme="minorHAnsi" w:hAnsiTheme="minorHAnsi" w:cstheme="minorBidi"/>
          <w:color w:val="auto"/>
          <w:sz w:val="22"/>
          <w:szCs w:val="22"/>
        </w:rPr>
        <w:t>Oprogramowanie Systemowe</w:t>
      </w:r>
      <w:r w:rsidRPr="17374A42">
        <w:rPr>
          <w:rStyle w:val="Pogrubienie"/>
          <w:rFonts w:asciiTheme="minorHAnsi" w:hAnsiTheme="minorHAnsi" w:cstheme="minorBidi"/>
          <w:b w:val="0"/>
          <w:bCs w:val="0"/>
          <w:color w:val="auto"/>
          <w:sz w:val="22"/>
          <w:szCs w:val="22"/>
        </w:rPr>
        <w:t xml:space="preserve"> - oprogramowanie tworzące środowisko, w którym uruchamiane jest Oprogramowanie</w:t>
      </w:r>
      <w:r w:rsidR="0077014F" w:rsidRPr="17374A42">
        <w:rPr>
          <w:rStyle w:val="Pogrubienie"/>
          <w:rFonts w:asciiTheme="minorHAnsi" w:hAnsiTheme="minorHAnsi" w:cstheme="minorBidi"/>
          <w:b w:val="0"/>
          <w:bCs w:val="0"/>
          <w:color w:val="auto"/>
          <w:sz w:val="22"/>
          <w:szCs w:val="22"/>
        </w:rPr>
        <w:t xml:space="preserve"> Aplikacyjne</w:t>
      </w:r>
      <w:r w:rsidRPr="17374A42">
        <w:rPr>
          <w:rStyle w:val="Pogrubienie"/>
          <w:rFonts w:asciiTheme="minorHAnsi" w:hAnsiTheme="minorHAnsi" w:cstheme="minorBidi"/>
          <w:b w:val="0"/>
          <w:bCs w:val="0"/>
          <w:color w:val="auto"/>
          <w:sz w:val="22"/>
          <w:szCs w:val="22"/>
        </w:rPr>
        <w:t xml:space="preserve">, w tym oprogramowanie systemowe lub bazodanowe. </w:t>
      </w:r>
    </w:p>
    <w:p w14:paraId="709A692D" w14:textId="7C855236" w:rsidR="00864A7C" w:rsidRPr="00730E31" w:rsidRDefault="00B528BB" w:rsidP="6FB2A638">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b w:val="0"/>
          <w:bCs w:val="0"/>
          <w:color w:val="auto"/>
          <w:sz w:val="22"/>
          <w:szCs w:val="22"/>
        </w:rPr>
      </w:pPr>
      <w:r w:rsidRPr="17374A42">
        <w:rPr>
          <w:rStyle w:val="Pogrubienie"/>
          <w:rFonts w:asciiTheme="minorHAnsi" w:hAnsiTheme="minorHAnsi" w:cstheme="minorBidi"/>
          <w:color w:val="auto"/>
          <w:sz w:val="22"/>
          <w:szCs w:val="22"/>
        </w:rPr>
        <w:t>Oprogramowanie Aplikacyjne</w:t>
      </w:r>
      <w:r w:rsidRPr="17374A42">
        <w:rPr>
          <w:rStyle w:val="Pogrubienie"/>
          <w:rFonts w:asciiTheme="minorHAnsi" w:hAnsiTheme="minorHAnsi" w:cstheme="minorBidi"/>
          <w:b w:val="0"/>
          <w:bCs w:val="0"/>
          <w:color w:val="auto"/>
          <w:sz w:val="22"/>
          <w:szCs w:val="22"/>
        </w:rPr>
        <w:t xml:space="preserve"> - oprogramowanie </w:t>
      </w:r>
      <w:r w:rsidR="007422D4" w:rsidRPr="17374A42">
        <w:rPr>
          <w:rStyle w:val="Pogrubienie"/>
          <w:rFonts w:asciiTheme="minorHAnsi" w:hAnsiTheme="minorHAnsi" w:cstheme="minorBidi"/>
          <w:b w:val="0"/>
          <w:bCs w:val="0"/>
          <w:color w:val="auto"/>
          <w:sz w:val="22"/>
          <w:szCs w:val="22"/>
        </w:rPr>
        <w:t>dostarczane w ramach Umowy</w:t>
      </w:r>
    </w:p>
    <w:p w14:paraId="3A43C561" w14:textId="204A4879" w:rsidR="76D4AB37" w:rsidRPr="00730E31" w:rsidRDefault="6EBDE163" w:rsidP="00A17362">
      <w:pPr>
        <w:pStyle w:val="NormalnyWeb"/>
        <w:numPr>
          <w:ilvl w:val="0"/>
          <w:numId w:val="11"/>
        </w:numPr>
        <w:shd w:val="clear" w:color="auto" w:fill="FFFFFF" w:themeFill="background1"/>
        <w:spacing w:beforeAutospacing="0" w:after="0" w:afterAutospacing="0" w:line="276" w:lineRule="auto"/>
        <w:jc w:val="both"/>
        <w:rPr>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Plan testów</w:t>
      </w:r>
      <w:r w:rsidRPr="00730E31">
        <w:rPr>
          <w:rStyle w:val="Pogrubienie"/>
          <w:rFonts w:asciiTheme="minorHAnsi" w:hAnsiTheme="minorHAnsi" w:cstheme="minorHAnsi"/>
          <w:b w:val="0"/>
          <w:bCs w:val="0"/>
          <w:color w:val="auto"/>
          <w:sz w:val="22"/>
          <w:szCs w:val="22"/>
        </w:rPr>
        <w:t xml:space="preserve"> - </w:t>
      </w:r>
      <w:r w:rsidRPr="00730E31">
        <w:rPr>
          <w:rFonts w:asciiTheme="minorHAnsi" w:hAnsiTheme="minorHAnsi" w:cstheme="minorHAnsi"/>
          <w:color w:val="auto"/>
          <w:sz w:val="22"/>
          <w:szCs w:val="22"/>
        </w:rPr>
        <w:t>powinien zawierać: propozycję scenariuszy testowych, przypadki testowe, wymagania dotyczące środowiska testowego i stacji roboczych koniecznych do realizacji testów oraz harmonogram testów.</w:t>
      </w:r>
    </w:p>
    <w:p w14:paraId="2C2FFBB9" w14:textId="0DE04BD6" w:rsidR="00D842FC" w:rsidRPr="00730E31" w:rsidRDefault="67B646E0" w:rsidP="6762815A">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color w:val="auto"/>
          <w:sz w:val="22"/>
          <w:szCs w:val="22"/>
        </w:rPr>
      </w:pPr>
      <w:r w:rsidRPr="4B0A9DEE">
        <w:rPr>
          <w:rStyle w:val="Pogrubienie"/>
          <w:rFonts w:asciiTheme="minorHAnsi" w:hAnsiTheme="minorHAnsi" w:cstheme="minorBidi"/>
          <w:color w:val="auto"/>
          <w:sz w:val="22"/>
          <w:szCs w:val="22"/>
        </w:rPr>
        <w:t xml:space="preserve">Protokół Odbioru </w:t>
      </w:r>
      <w:r w:rsidRPr="4B0A9DEE">
        <w:rPr>
          <w:rStyle w:val="Pogrubienie"/>
          <w:rFonts w:asciiTheme="minorHAnsi" w:hAnsiTheme="minorHAnsi" w:cstheme="minorBidi"/>
          <w:b w:val="0"/>
          <w:bCs w:val="0"/>
          <w:color w:val="auto"/>
          <w:sz w:val="22"/>
          <w:szCs w:val="22"/>
        </w:rPr>
        <w:t xml:space="preserve">– dokument potwierdzający dokonanie Odbioru w zakresie poszczególnych </w:t>
      </w:r>
      <w:r w:rsidR="413CCBB6" w:rsidRPr="4B0A9DEE">
        <w:rPr>
          <w:rStyle w:val="Pogrubienie"/>
          <w:rFonts w:asciiTheme="minorHAnsi" w:hAnsiTheme="minorHAnsi" w:cstheme="minorBidi"/>
          <w:b w:val="0"/>
          <w:bCs w:val="0"/>
          <w:color w:val="auto"/>
          <w:sz w:val="22"/>
          <w:szCs w:val="22"/>
        </w:rPr>
        <w:t>elementów</w:t>
      </w:r>
      <w:r w:rsidR="0535C2C1" w:rsidRPr="4B0A9DEE">
        <w:rPr>
          <w:rStyle w:val="Pogrubienie"/>
          <w:rFonts w:asciiTheme="minorHAnsi" w:hAnsiTheme="minorHAnsi" w:cstheme="minorBidi"/>
          <w:b w:val="0"/>
          <w:bCs w:val="0"/>
          <w:color w:val="auto"/>
          <w:sz w:val="22"/>
          <w:szCs w:val="22"/>
        </w:rPr>
        <w:t xml:space="preserve"> </w:t>
      </w:r>
      <w:r w:rsidRPr="4B0A9DEE">
        <w:rPr>
          <w:rStyle w:val="Pogrubienie"/>
          <w:rFonts w:asciiTheme="minorHAnsi" w:hAnsiTheme="minorHAnsi" w:cstheme="minorBidi"/>
          <w:b w:val="0"/>
          <w:bCs w:val="0"/>
          <w:color w:val="auto"/>
          <w:sz w:val="22"/>
          <w:szCs w:val="22"/>
        </w:rPr>
        <w:t xml:space="preserve">lub całości Umowy, sporządzony zgodnie z Załącznikiem nr </w:t>
      </w:r>
      <w:r w:rsidR="32A97D32" w:rsidRPr="4B0A9DEE">
        <w:rPr>
          <w:rStyle w:val="Pogrubienie"/>
          <w:rFonts w:asciiTheme="minorHAnsi" w:hAnsiTheme="minorHAnsi" w:cstheme="minorBidi"/>
          <w:b w:val="0"/>
          <w:bCs w:val="0"/>
          <w:color w:val="auto"/>
          <w:sz w:val="22"/>
          <w:szCs w:val="22"/>
        </w:rPr>
        <w:t>6</w:t>
      </w:r>
      <w:r w:rsidRPr="4B0A9DEE">
        <w:rPr>
          <w:rStyle w:val="Pogrubienie"/>
          <w:rFonts w:asciiTheme="minorHAnsi" w:hAnsiTheme="minorHAnsi" w:cstheme="minorBidi"/>
          <w:b w:val="0"/>
          <w:bCs w:val="0"/>
          <w:color w:val="auto"/>
          <w:sz w:val="22"/>
          <w:szCs w:val="22"/>
        </w:rPr>
        <w:t>. Wyróżnia</w:t>
      </w:r>
      <w:r w:rsidR="58B1E1EB" w:rsidRPr="4B0A9DEE">
        <w:rPr>
          <w:rStyle w:val="Pogrubienie"/>
          <w:rFonts w:asciiTheme="minorHAnsi" w:hAnsiTheme="minorHAnsi" w:cstheme="minorBidi"/>
          <w:b w:val="0"/>
          <w:bCs w:val="0"/>
          <w:color w:val="auto"/>
          <w:sz w:val="22"/>
          <w:szCs w:val="22"/>
        </w:rPr>
        <w:t xml:space="preserve"> się:</w:t>
      </w:r>
      <w:r w:rsidRPr="4B0A9DEE">
        <w:rPr>
          <w:rStyle w:val="Pogrubienie"/>
          <w:rFonts w:asciiTheme="minorHAnsi" w:hAnsiTheme="minorHAnsi" w:cstheme="minorBidi"/>
          <w:b w:val="0"/>
          <w:bCs w:val="0"/>
          <w:color w:val="auto"/>
          <w:sz w:val="22"/>
          <w:szCs w:val="22"/>
        </w:rPr>
        <w:t xml:space="preserve"> Protokół Odbioru Wdrożenia</w:t>
      </w:r>
      <w:r w:rsidR="58B1E1EB" w:rsidRPr="4B0A9DEE">
        <w:rPr>
          <w:rStyle w:val="Pogrubienie"/>
          <w:rFonts w:asciiTheme="minorHAnsi" w:hAnsiTheme="minorHAnsi" w:cstheme="minorBidi"/>
          <w:b w:val="0"/>
          <w:bCs w:val="0"/>
          <w:color w:val="auto"/>
          <w:sz w:val="22"/>
          <w:szCs w:val="22"/>
        </w:rPr>
        <w:t xml:space="preserve">, </w:t>
      </w:r>
      <w:r w:rsidR="6E4A8EFA" w:rsidRPr="4B0A9DEE">
        <w:rPr>
          <w:rStyle w:val="Pogrubienie"/>
          <w:rFonts w:asciiTheme="minorHAnsi" w:hAnsiTheme="minorHAnsi" w:cstheme="minorBidi"/>
          <w:b w:val="0"/>
          <w:bCs w:val="0"/>
          <w:color w:val="auto"/>
          <w:sz w:val="22"/>
          <w:szCs w:val="22"/>
        </w:rPr>
        <w:t xml:space="preserve">Protokół Odbioru </w:t>
      </w:r>
      <w:r w:rsidR="0535C2C1" w:rsidRPr="4B0A9DEE">
        <w:rPr>
          <w:rStyle w:val="Pogrubienie"/>
          <w:rFonts w:asciiTheme="minorHAnsi" w:hAnsiTheme="minorHAnsi" w:cstheme="minorBidi"/>
          <w:b w:val="0"/>
          <w:bCs w:val="0"/>
          <w:color w:val="auto"/>
          <w:sz w:val="22"/>
          <w:szCs w:val="22"/>
        </w:rPr>
        <w:t>Przedmiotu Umowy</w:t>
      </w:r>
      <w:r w:rsidRPr="4B0A9DEE">
        <w:rPr>
          <w:rStyle w:val="Pogrubienie"/>
          <w:rFonts w:asciiTheme="minorHAnsi" w:hAnsiTheme="minorHAnsi" w:cstheme="minorBidi"/>
          <w:b w:val="0"/>
          <w:bCs w:val="0"/>
          <w:color w:val="auto"/>
          <w:sz w:val="22"/>
          <w:szCs w:val="22"/>
        </w:rPr>
        <w:t>, Protokół Odbioru Jednostronnego oraz Protokół Stanu Zaawansowania Prac.</w:t>
      </w:r>
    </w:p>
    <w:p w14:paraId="09A1C648" w14:textId="1E9BFC2A" w:rsidR="001F5708" w:rsidRPr="00730E31" w:rsidRDefault="001F5708"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 xml:space="preserve">Roboczogodzina </w:t>
      </w:r>
      <w:r w:rsidRPr="00730E31">
        <w:rPr>
          <w:rStyle w:val="Pogrubienie"/>
          <w:rFonts w:asciiTheme="minorHAnsi" w:hAnsiTheme="minorHAnsi" w:cstheme="minorHAnsi"/>
          <w:b w:val="0"/>
          <w:color w:val="auto"/>
          <w:sz w:val="22"/>
          <w:szCs w:val="22"/>
        </w:rPr>
        <w:t xml:space="preserve">– jedna godzina (60 minut) pracy jednej osoby wykonującej czynności objęte </w:t>
      </w:r>
      <w:r w:rsidR="00D42B42" w:rsidRPr="00730E31">
        <w:rPr>
          <w:rStyle w:val="Pogrubienie"/>
          <w:rFonts w:asciiTheme="minorHAnsi" w:hAnsiTheme="minorHAnsi" w:cstheme="minorHAnsi"/>
          <w:b w:val="0"/>
          <w:color w:val="auto"/>
          <w:sz w:val="22"/>
          <w:szCs w:val="22"/>
        </w:rPr>
        <w:t>Gwarancją</w:t>
      </w:r>
      <w:r w:rsidRPr="00730E31">
        <w:rPr>
          <w:rStyle w:val="Pogrubienie"/>
          <w:rFonts w:asciiTheme="minorHAnsi" w:hAnsiTheme="minorHAnsi" w:cstheme="minorHAnsi"/>
          <w:b w:val="0"/>
          <w:color w:val="auto"/>
          <w:sz w:val="22"/>
          <w:szCs w:val="22"/>
        </w:rPr>
        <w:t>.</w:t>
      </w:r>
    </w:p>
    <w:p w14:paraId="072CC96A" w14:textId="0F9A4404" w:rsidR="00864A7C" w:rsidRPr="00730E31" w:rsidRDefault="00B41E8B" w:rsidP="00A17362">
      <w:pPr>
        <w:pStyle w:val="NormalnyWeb"/>
        <w:numPr>
          <w:ilvl w:val="0"/>
          <w:numId w:val="11"/>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Bidi"/>
          <w:b/>
          <w:color w:val="auto"/>
          <w:sz w:val="22"/>
          <w:szCs w:val="22"/>
        </w:rPr>
        <w:t>RODO</w:t>
      </w:r>
      <w:r w:rsidRPr="00730E31">
        <w:rPr>
          <w:rFonts w:asciiTheme="minorHAnsi" w:hAnsiTheme="minorHAnsi" w:cstheme="minorBidi"/>
          <w:color w:val="auto"/>
          <w:sz w:val="22"/>
          <w:szCs w:val="22"/>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432C47E3" w14:textId="7F550EE6" w:rsidR="00694737" w:rsidRPr="00730E31" w:rsidRDefault="00C46768" w:rsidP="6762815A">
      <w:pPr>
        <w:pStyle w:val="NormalnyWeb"/>
        <w:numPr>
          <w:ilvl w:val="0"/>
          <w:numId w:val="11"/>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Pr>
          <w:rFonts w:asciiTheme="minorHAnsi" w:hAnsiTheme="minorHAnsi" w:cstheme="minorBidi"/>
          <w:b/>
          <w:bCs/>
          <w:color w:val="auto"/>
          <w:sz w:val="22"/>
          <w:szCs w:val="22"/>
        </w:rPr>
        <w:t>OPZ</w:t>
      </w:r>
      <w:r w:rsidR="00821F78" w:rsidRPr="17374A42">
        <w:rPr>
          <w:rFonts w:asciiTheme="minorHAnsi" w:hAnsiTheme="minorHAnsi" w:cstheme="minorBidi"/>
          <w:b/>
          <w:bCs/>
          <w:color w:val="auto"/>
          <w:sz w:val="22"/>
          <w:szCs w:val="22"/>
        </w:rPr>
        <w:t xml:space="preserve"> </w:t>
      </w:r>
      <w:r w:rsidR="00821F78" w:rsidRPr="17374A42">
        <w:rPr>
          <w:rFonts w:asciiTheme="minorHAnsi" w:hAnsiTheme="minorHAnsi" w:cstheme="minorBidi"/>
          <w:color w:val="auto"/>
          <w:sz w:val="22"/>
          <w:szCs w:val="22"/>
        </w:rPr>
        <w:t xml:space="preserve">– </w:t>
      </w:r>
      <w:r>
        <w:rPr>
          <w:rFonts w:asciiTheme="minorHAnsi" w:hAnsiTheme="minorHAnsi" w:cstheme="minorBidi"/>
          <w:color w:val="auto"/>
          <w:sz w:val="22"/>
          <w:szCs w:val="22"/>
        </w:rPr>
        <w:t>Opis Przedmiotu</w:t>
      </w:r>
      <w:r w:rsidR="00821F78" w:rsidRPr="17374A42">
        <w:rPr>
          <w:rFonts w:asciiTheme="minorHAnsi" w:hAnsiTheme="minorHAnsi" w:cstheme="minorBidi"/>
          <w:color w:val="auto"/>
          <w:sz w:val="22"/>
          <w:szCs w:val="22"/>
        </w:rPr>
        <w:t xml:space="preserve"> Zamówienia, sporządzona przez Zamawiającego, służąca do określenia lub opisania warunków zamówienia, będąca częścią dokumentacji Postępowania.</w:t>
      </w:r>
    </w:p>
    <w:p w14:paraId="255D8677" w14:textId="03DC1F67" w:rsidR="00D1226A" w:rsidRPr="00730E31" w:rsidRDefault="00D1226A" w:rsidP="00A17362">
      <w:pPr>
        <w:pStyle w:val="NormalnyWeb"/>
        <w:numPr>
          <w:ilvl w:val="0"/>
          <w:numId w:val="11"/>
        </w:numPr>
        <w:shd w:val="clear" w:color="auto" w:fill="FFFFFF" w:themeFill="background1"/>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b/>
          <w:color w:val="auto"/>
          <w:sz w:val="22"/>
          <w:szCs w:val="22"/>
        </w:rPr>
        <w:t>Szkoleni</w:t>
      </w:r>
      <w:r w:rsidR="00CF49A0" w:rsidRPr="00730E31">
        <w:rPr>
          <w:rFonts w:asciiTheme="minorHAnsi" w:hAnsiTheme="minorHAnsi" w:cstheme="minorHAnsi"/>
          <w:b/>
          <w:color w:val="auto"/>
          <w:sz w:val="22"/>
          <w:szCs w:val="22"/>
        </w:rPr>
        <w:t>a</w:t>
      </w:r>
      <w:r w:rsidRPr="00730E31">
        <w:rPr>
          <w:rFonts w:asciiTheme="minorHAnsi" w:hAnsiTheme="minorHAnsi" w:cstheme="minorHAnsi"/>
          <w:b/>
          <w:color w:val="auto"/>
          <w:sz w:val="22"/>
          <w:szCs w:val="22"/>
        </w:rPr>
        <w:t xml:space="preserve"> </w:t>
      </w:r>
      <w:r w:rsidR="005332BB" w:rsidRPr="00730E31">
        <w:rPr>
          <w:rStyle w:val="Pogrubienie"/>
          <w:rFonts w:asciiTheme="minorHAnsi" w:hAnsiTheme="minorHAnsi" w:cstheme="minorHAnsi"/>
          <w:color w:val="auto"/>
          <w:sz w:val="22"/>
          <w:szCs w:val="22"/>
        </w:rPr>
        <w:t>–</w:t>
      </w:r>
      <w:r w:rsidRPr="00730E31">
        <w:rPr>
          <w:rStyle w:val="Pogrubienie"/>
          <w:rFonts w:asciiTheme="minorHAnsi" w:hAnsiTheme="minorHAnsi" w:cstheme="minorHAnsi"/>
          <w:color w:val="auto"/>
          <w:sz w:val="22"/>
          <w:szCs w:val="22"/>
        </w:rPr>
        <w:t xml:space="preserve"> </w:t>
      </w:r>
      <w:r w:rsidR="005332BB" w:rsidRPr="00730E31">
        <w:rPr>
          <w:rStyle w:val="Pogrubienie"/>
          <w:rFonts w:asciiTheme="minorHAnsi" w:hAnsiTheme="minorHAnsi" w:cstheme="minorHAnsi"/>
          <w:b w:val="0"/>
          <w:color w:val="auto"/>
          <w:sz w:val="22"/>
          <w:szCs w:val="22"/>
        </w:rPr>
        <w:t xml:space="preserve">zorganizowana forma przekazania przez Wykonawcę wiedzy </w:t>
      </w:r>
      <w:r w:rsidR="005332BB" w:rsidRPr="00730E31">
        <w:rPr>
          <w:rFonts w:asciiTheme="minorHAnsi" w:hAnsiTheme="minorHAnsi" w:cstheme="minorHAnsi"/>
          <w:color w:val="auto"/>
          <w:sz w:val="22"/>
          <w:szCs w:val="22"/>
        </w:rPr>
        <w:t>administratorom</w:t>
      </w:r>
      <w:r w:rsidR="00CF49A0" w:rsidRPr="00730E31">
        <w:rPr>
          <w:rFonts w:asciiTheme="minorHAnsi" w:hAnsiTheme="minorHAnsi" w:cstheme="minorHAnsi"/>
          <w:color w:val="auto"/>
          <w:sz w:val="22"/>
          <w:szCs w:val="22"/>
        </w:rPr>
        <w:t xml:space="preserve"> i użytkownikom</w:t>
      </w:r>
      <w:r w:rsidR="005332BB" w:rsidRPr="00730E31">
        <w:rPr>
          <w:rFonts w:asciiTheme="minorHAnsi" w:hAnsiTheme="minorHAnsi" w:cstheme="minorHAnsi"/>
          <w:color w:val="auto"/>
          <w:sz w:val="22"/>
          <w:szCs w:val="22"/>
        </w:rPr>
        <w:t xml:space="preserve"> Oprogramowania Aplikacyjnego</w:t>
      </w:r>
      <w:r w:rsidR="005332BB" w:rsidRPr="00730E31">
        <w:rPr>
          <w:rStyle w:val="Pogrubienie"/>
          <w:rFonts w:asciiTheme="minorHAnsi" w:hAnsiTheme="minorHAnsi" w:cstheme="minorHAnsi"/>
          <w:b w:val="0"/>
          <w:color w:val="auto"/>
          <w:sz w:val="22"/>
          <w:szCs w:val="22"/>
        </w:rPr>
        <w:t xml:space="preserve"> w zakresie </w:t>
      </w:r>
      <w:r w:rsidR="00207B5D" w:rsidRPr="00730E31">
        <w:rPr>
          <w:rStyle w:val="Pogrubienie"/>
          <w:rFonts w:asciiTheme="minorHAnsi" w:hAnsiTheme="minorHAnsi" w:cstheme="minorHAnsi"/>
          <w:b w:val="0"/>
          <w:color w:val="auto"/>
          <w:sz w:val="22"/>
          <w:szCs w:val="22"/>
        </w:rPr>
        <w:t>administrowania i</w:t>
      </w:r>
      <w:r w:rsidR="00207B5D" w:rsidRPr="00730E31">
        <w:rPr>
          <w:rStyle w:val="Pogrubienie"/>
          <w:rFonts w:asciiTheme="minorHAnsi" w:hAnsiTheme="minorHAnsi" w:cstheme="minorHAnsi"/>
          <w:color w:val="auto"/>
          <w:sz w:val="22"/>
          <w:szCs w:val="22"/>
        </w:rPr>
        <w:t xml:space="preserve"> </w:t>
      </w:r>
      <w:r w:rsidR="005332BB" w:rsidRPr="00730E31">
        <w:rPr>
          <w:rStyle w:val="Pogrubienie"/>
          <w:rFonts w:asciiTheme="minorHAnsi" w:hAnsiTheme="minorHAnsi" w:cstheme="minorHAnsi"/>
          <w:b w:val="0"/>
          <w:color w:val="auto"/>
          <w:sz w:val="22"/>
          <w:szCs w:val="22"/>
        </w:rPr>
        <w:t>użytkowania Oprogramowania Aplikacyjnego</w:t>
      </w:r>
      <w:r w:rsidR="005332BB" w:rsidRPr="00730E31">
        <w:rPr>
          <w:rFonts w:asciiTheme="minorHAnsi" w:hAnsiTheme="minorHAnsi" w:cstheme="minorHAnsi"/>
          <w:color w:val="auto"/>
          <w:sz w:val="22"/>
          <w:szCs w:val="22"/>
        </w:rPr>
        <w:t xml:space="preserve">, </w:t>
      </w:r>
      <w:r w:rsidR="00207B5D" w:rsidRPr="00730E31">
        <w:rPr>
          <w:rFonts w:asciiTheme="minorHAnsi" w:hAnsiTheme="minorHAnsi" w:cstheme="minorHAnsi"/>
          <w:color w:val="auto"/>
          <w:sz w:val="22"/>
          <w:szCs w:val="22"/>
        </w:rPr>
        <w:t xml:space="preserve">realizowana w ramach Wdrożenia, </w:t>
      </w:r>
      <w:r w:rsidR="005332BB" w:rsidRPr="00730E31">
        <w:rPr>
          <w:rFonts w:asciiTheme="minorHAnsi" w:hAnsiTheme="minorHAnsi" w:cstheme="minorHAnsi"/>
          <w:color w:val="auto"/>
          <w:sz w:val="22"/>
          <w:szCs w:val="22"/>
        </w:rPr>
        <w:t>obejmująca prowadzenie zajęć w formie stacjonarnej lub online</w:t>
      </w:r>
      <w:r w:rsidR="23020FBD" w:rsidRPr="00730E31">
        <w:rPr>
          <w:rFonts w:asciiTheme="minorHAnsi" w:hAnsiTheme="minorHAnsi" w:cstheme="minorBidi"/>
          <w:color w:val="auto"/>
          <w:sz w:val="22"/>
          <w:szCs w:val="22"/>
        </w:rPr>
        <w:t xml:space="preserve"> </w:t>
      </w:r>
      <w:r w:rsidR="2D125D7A" w:rsidRPr="00730E31">
        <w:rPr>
          <w:rFonts w:asciiTheme="minorHAnsi" w:hAnsiTheme="minorHAnsi" w:cstheme="minorBidi"/>
          <w:color w:val="auto"/>
          <w:sz w:val="22"/>
          <w:szCs w:val="22"/>
        </w:rPr>
        <w:t>(</w:t>
      </w:r>
      <w:r w:rsidR="23020FBD" w:rsidRPr="00730E31">
        <w:rPr>
          <w:rFonts w:asciiTheme="minorHAnsi" w:hAnsiTheme="minorHAnsi" w:cstheme="minorBidi"/>
          <w:color w:val="auto"/>
          <w:sz w:val="22"/>
          <w:szCs w:val="22"/>
        </w:rPr>
        <w:t>np. za pośrednictwem aplikacji Teams, Meeting lub innej podobnej</w:t>
      </w:r>
      <w:r w:rsidR="086238CF" w:rsidRPr="00730E31">
        <w:rPr>
          <w:rFonts w:asciiTheme="minorHAnsi" w:hAnsiTheme="minorHAnsi" w:cstheme="minorBidi"/>
          <w:color w:val="auto"/>
          <w:sz w:val="22"/>
          <w:szCs w:val="22"/>
        </w:rPr>
        <w:t>)</w:t>
      </w:r>
      <w:r w:rsidR="005332BB" w:rsidRPr="00730E31">
        <w:rPr>
          <w:rFonts w:asciiTheme="minorHAnsi" w:hAnsiTheme="minorHAnsi" w:cstheme="minorBidi"/>
          <w:color w:val="auto"/>
          <w:sz w:val="22"/>
          <w:szCs w:val="22"/>
        </w:rPr>
        <w:t>,</w:t>
      </w:r>
      <w:r w:rsidRPr="00730E31">
        <w:rPr>
          <w:rFonts w:asciiTheme="minorHAnsi" w:hAnsiTheme="minorHAnsi" w:cstheme="minorHAnsi"/>
          <w:color w:val="auto"/>
          <w:sz w:val="22"/>
          <w:szCs w:val="22"/>
        </w:rPr>
        <w:t xml:space="preserve"> </w:t>
      </w:r>
      <w:r w:rsidR="5A100004" w:rsidRPr="00730E31">
        <w:rPr>
          <w:rFonts w:asciiTheme="minorHAnsi" w:hAnsiTheme="minorHAnsi" w:cstheme="minorBidi"/>
          <w:color w:val="auto"/>
          <w:sz w:val="22"/>
          <w:szCs w:val="22"/>
        </w:rPr>
        <w:t xml:space="preserve">w wymiarze 1 godzina Szkolenia = 45 minut zegarowych, </w:t>
      </w:r>
      <w:r w:rsidRPr="00730E31">
        <w:rPr>
          <w:rFonts w:asciiTheme="minorHAnsi" w:hAnsiTheme="minorHAnsi" w:cstheme="minorBidi"/>
          <w:color w:val="auto"/>
          <w:sz w:val="22"/>
          <w:szCs w:val="22"/>
        </w:rPr>
        <w:t>zgodnie</w:t>
      </w:r>
      <w:r w:rsidRPr="00730E31">
        <w:rPr>
          <w:rFonts w:asciiTheme="minorHAnsi" w:hAnsiTheme="minorHAnsi" w:cstheme="minorHAnsi"/>
          <w:color w:val="auto"/>
          <w:sz w:val="22"/>
          <w:szCs w:val="22"/>
        </w:rPr>
        <w:t xml:space="preserve"> z </w:t>
      </w:r>
      <w:r w:rsidR="0052578E" w:rsidRPr="00730E31">
        <w:rPr>
          <w:rFonts w:asciiTheme="minorHAnsi" w:hAnsiTheme="minorHAnsi" w:cstheme="minorHAnsi"/>
          <w:color w:val="auto"/>
          <w:sz w:val="22"/>
          <w:szCs w:val="22"/>
        </w:rPr>
        <w:t>zakresem</w:t>
      </w:r>
      <w:r w:rsidRPr="00730E31">
        <w:rPr>
          <w:rFonts w:asciiTheme="minorHAnsi" w:hAnsiTheme="minorHAnsi" w:cstheme="minorHAnsi"/>
          <w:color w:val="auto"/>
          <w:sz w:val="22"/>
          <w:szCs w:val="22"/>
        </w:rPr>
        <w:t xml:space="preserve"> opisanym w </w:t>
      </w:r>
      <w:r w:rsidR="009A25B9" w:rsidRPr="00730E31">
        <w:rPr>
          <w:rFonts w:asciiTheme="minorHAnsi" w:hAnsiTheme="minorHAnsi" w:cstheme="minorHAnsi"/>
          <w:color w:val="auto"/>
          <w:sz w:val="22"/>
          <w:szCs w:val="22"/>
        </w:rPr>
        <w:t>Umowie.</w:t>
      </w:r>
    </w:p>
    <w:p w14:paraId="102C8540" w14:textId="4A17378D" w:rsidR="00C41200" w:rsidRPr="00730E31" w:rsidRDefault="00C41200" w:rsidP="00A17362">
      <w:pPr>
        <w:pStyle w:val="NormalnyWeb"/>
        <w:numPr>
          <w:ilvl w:val="0"/>
          <w:numId w:val="11"/>
        </w:numPr>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r w:rsidRPr="00730E31">
        <w:rPr>
          <w:rFonts w:asciiTheme="minorHAnsi" w:hAnsiTheme="minorHAnsi" w:cstheme="minorHAnsi"/>
          <w:b/>
          <w:bCs/>
          <w:color w:val="auto"/>
          <w:sz w:val="22"/>
          <w:szCs w:val="22"/>
        </w:rPr>
        <w:t>System Informatyczny –</w:t>
      </w:r>
      <w:r w:rsidRPr="00730E31">
        <w:rPr>
          <w:rStyle w:val="Pogrubienie"/>
          <w:rFonts w:asciiTheme="minorHAnsi" w:hAnsiTheme="minorHAnsi" w:cstheme="minorHAnsi"/>
          <w:bCs w:val="0"/>
          <w:color w:val="auto"/>
          <w:sz w:val="22"/>
          <w:szCs w:val="22"/>
        </w:rPr>
        <w:t xml:space="preserve"> </w:t>
      </w:r>
      <w:r w:rsidR="009A25B9" w:rsidRPr="00730E31">
        <w:rPr>
          <w:rStyle w:val="Pogrubienie"/>
          <w:rFonts w:asciiTheme="minorHAnsi" w:hAnsiTheme="minorHAnsi" w:cstheme="minorHAnsi"/>
          <w:b w:val="0"/>
          <w:color w:val="auto"/>
          <w:sz w:val="22"/>
          <w:szCs w:val="22"/>
        </w:rPr>
        <w:t>M</w:t>
      </w:r>
      <w:r w:rsidR="009A25B9" w:rsidRPr="00730E31">
        <w:rPr>
          <w:rFonts w:asciiTheme="minorHAnsi" w:hAnsiTheme="minorHAnsi" w:cstheme="minorHAnsi"/>
          <w:color w:val="auto"/>
          <w:sz w:val="22"/>
          <w:szCs w:val="22"/>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4ABF883E" w14:textId="36DF15E4" w:rsidR="004F4799" w:rsidRPr="00730E31" w:rsidRDefault="7F338D61" w:rsidP="4B0A9DEE">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b w:val="0"/>
          <w:bCs w:val="0"/>
          <w:color w:val="auto"/>
          <w:sz w:val="22"/>
          <w:szCs w:val="22"/>
        </w:rPr>
      </w:pPr>
      <w:bookmarkStart w:id="1" w:name="_Int_UszPKdoJ"/>
      <w:r w:rsidRPr="4B0A9DEE">
        <w:rPr>
          <w:rStyle w:val="Pogrubienie"/>
          <w:rFonts w:asciiTheme="minorHAnsi" w:hAnsiTheme="minorHAnsi" w:cstheme="minorBidi"/>
          <w:color w:val="auto"/>
          <w:sz w:val="22"/>
          <w:szCs w:val="22"/>
        </w:rPr>
        <w:t>Gwarancja  -</w:t>
      </w:r>
      <w:bookmarkEnd w:id="1"/>
      <w:r w:rsidRPr="4B0A9DEE">
        <w:rPr>
          <w:rStyle w:val="Pogrubienie"/>
          <w:rFonts w:asciiTheme="minorHAnsi" w:hAnsiTheme="minorHAnsi" w:cstheme="minorBidi"/>
          <w:color w:val="auto"/>
          <w:sz w:val="22"/>
          <w:szCs w:val="22"/>
        </w:rPr>
        <w:t xml:space="preserve"> </w:t>
      </w:r>
      <w:r w:rsidR="57E06170" w:rsidRPr="4B0A9DEE">
        <w:rPr>
          <w:rStyle w:val="Pogrubienie"/>
          <w:rFonts w:asciiTheme="minorHAnsi" w:hAnsiTheme="minorHAnsi" w:cstheme="minorBidi"/>
          <w:b w:val="0"/>
          <w:bCs w:val="0"/>
          <w:color w:val="auto"/>
          <w:sz w:val="22"/>
          <w:szCs w:val="22"/>
        </w:rPr>
        <w:t>gwarancja jakości, obejmująca realizację przez Wykonawcę świadczeń</w:t>
      </w:r>
      <w:r w:rsidR="57E06170" w:rsidRPr="4B0A9DEE">
        <w:rPr>
          <w:rStyle w:val="Pogrubienie"/>
          <w:rFonts w:asciiTheme="minorHAnsi" w:hAnsiTheme="minorHAnsi" w:cstheme="minorBidi"/>
          <w:color w:val="auto"/>
          <w:sz w:val="22"/>
          <w:szCs w:val="22"/>
        </w:rPr>
        <w:t xml:space="preserve"> </w:t>
      </w:r>
      <w:r w:rsidR="6E4A8EFA" w:rsidRPr="4B0A9DEE">
        <w:rPr>
          <w:rStyle w:val="Pogrubienie"/>
          <w:rFonts w:asciiTheme="minorHAnsi" w:hAnsiTheme="minorHAnsi" w:cstheme="minorBidi"/>
          <w:b w:val="0"/>
          <w:bCs w:val="0"/>
          <w:color w:val="auto"/>
          <w:sz w:val="22"/>
          <w:szCs w:val="22"/>
        </w:rPr>
        <w:t>opisan</w:t>
      </w:r>
      <w:r w:rsidR="57E06170" w:rsidRPr="4B0A9DEE">
        <w:rPr>
          <w:rStyle w:val="Pogrubienie"/>
          <w:rFonts w:asciiTheme="minorHAnsi" w:hAnsiTheme="minorHAnsi" w:cstheme="minorBidi"/>
          <w:b w:val="0"/>
          <w:bCs w:val="0"/>
          <w:color w:val="auto"/>
          <w:sz w:val="22"/>
          <w:szCs w:val="22"/>
        </w:rPr>
        <w:t>ych</w:t>
      </w:r>
      <w:r w:rsidR="6E4A8EFA" w:rsidRPr="4B0A9DEE">
        <w:rPr>
          <w:rStyle w:val="Pogrubienie"/>
          <w:rFonts w:asciiTheme="minorHAnsi" w:hAnsiTheme="minorHAnsi" w:cstheme="minorBidi"/>
          <w:b w:val="0"/>
          <w:bCs w:val="0"/>
          <w:color w:val="auto"/>
          <w:sz w:val="22"/>
          <w:szCs w:val="22"/>
        </w:rPr>
        <w:t xml:space="preserve"> w Załączniku nr 3 mając</w:t>
      </w:r>
      <w:r w:rsidR="57E06170" w:rsidRPr="4B0A9DEE">
        <w:rPr>
          <w:rStyle w:val="Pogrubienie"/>
          <w:rFonts w:asciiTheme="minorHAnsi" w:hAnsiTheme="minorHAnsi" w:cstheme="minorBidi"/>
          <w:b w:val="0"/>
          <w:bCs w:val="0"/>
          <w:color w:val="auto"/>
          <w:sz w:val="22"/>
          <w:szCs w:val="22"/>
        </w:rPr>
        <w:t>ych</w:t>
      </w:r>
      <w:r w:rsidR="6E4A8EFA" w:rsidRPr="4B0A9DEE">
        <w:rPr>
          <w:rStyle w:val="Pogrubienie"/>
          <w:rFonts w:asciiTheme="minorHAnsi" w:hAnsiTheme="minorHAnsi" w:cstheme="minorBidi"/>
          <w:b w:val="0"/>
          <w:bCs w:val="0"/>
          <w:color w:val="auto"/>
          <w:sz w:val="22"/>
          <w:szCs w:val="22"/>
        </w:rPr>
        <w:t xml:space="preserve"> na celu zapewnienie poprawnego działania Oprogramowania Aplikacyjnego.</w:t>
      </w:r>
    </w:p>
    <w:p w14:paraId="2D3182F3" w14:textId="02F39007" w:rsidR="00864A7C" w:rsidRPr="00730E31" w:rsidRDefault="67B646E0" w:rsidP="4B0A9DEE">
      <w:pPr>
        <w:pStyle w:val="NormalnyWeb"/>
        <w:numPr>
          <w:ilvl w:val="0"/>
          <w:numId w:val="11"/>
        </w:numPr>
        <w:shd w:val="clear" w:color="auto" w:fill="FFFFFF" w:themeFill="background1"/>
        <w:spacing w:beforeAutospacing="0" w:after="0" w:afterAutospacing="0" w:line="276" w:lineRule="auto"/>
        <w:jc w:val="both"/>
        <w:rPr>
          <w:rStyle w:val="Pogrubienie"/>
          <w:rFonts w:asciiTheme="minorHAnsi" w:hAnsiTheme="minorHAnsi" w:cstheme="minorBidi"/>
          <w:color w:val="auto"/>
          <w:sz w:val="22"/>
          <w:szCs w:val="22"/>
        </w:rPr>
      </w:pPr>
      <w:r w:rsidRPr="4B0A9DEE">
        <w:rPr>
          <w:rStyle w:val="Pogrubienie"/>
          <w:rFonts w:asciiTheme="minorHAnsi" w:hAnsiTheme="minorHAnsi" w:cstheme="minorBidi"/>
          <w:color w:val="auto"/>
          <w:sz w:val="22"/>
          <w:szCs w:val="22"/>
        </w:rPr>
        <w:t>Wdrożenie</w:t>
      </w:r>
      <w:r w:rsidRPr="4B0A9DEE">
        <w:rPr>
          <w:rStyle w:val="Pogrubienie"/>
          <w:rFonts w:asciiTheme="minorHAnsi" w:hAnsiTheme="minorHAnsi" w:cstheme="minorBidi"/>
          <w:b w:val="0"/>
          <w:bCs w:val="0"/>
          <w:color w:val="auto"/>
          <w:sz w:val="22"/>
          <w:szCs w:val="22"/>
        </w:rPr>
        <w:t xml:space="preserve"> –</w:t>
      </w:r>
      <w:r w:rsidR="174859F9" w:rsidRPr="4B0A9DEE">
        <w:rPr>
          <w:rStyle w:val="Pogrubienie"/>
          <w:rFonts w:asciiTheme="minorHAnsi" w:hAnsiTheme="minorHAnsi" w:cstheme="minorBidi"/>
          <w:b w:val="0"/>
          <w:bCs w:val="0"/>
          <w:color w:val="auto"/>
          <w:sz w:val="22"/>
          <w:szCs w:val="22"/>
        </w:rPr>
        <w:t xml:space="preserve"> </w:t>
      </w:r>
      <w:r w:rsidRPr="4B0A9DEE">
        <w:rPr>
          <w:rStyle w:val="Pogrubienie"/>
          <w:rFonts w:asciiTheme="minorHAnsi" w:hAnsiTheme="minorHAnsi" w:cstheme="minorBidi"/>
          <w:b w:val="0"/>
          <w:bCs w:val="0"/>
          <w:color w:val="auto"/>
          <w:sz w:val="22"/>
          <w:szCs w:val="22"/>
        </w:rPr>
        <w:t xml:space="preserve">świadczenia Wykonawcy </w:t>
      </w:r>
      <w:r w:rsidR="3DB37B0E" w:rsidRPr="4B0A9DEE">
        <w:rPr>
          <w:rStyle w:val="Pogrubienie"/>
          <w:rFonts w:asciiTheme="minorHAnsi" w:hAnsiTheme="minorHAnsi" w:cstheme="minorBidi"/>
          <w:b w:val="0"/>
          <w:bCs w:val="0"/>
          <w:color w:val="auto"/>
          <w:sz w:val="22"/>
          <w:szCs w:val="22"/>
        </w:rPr>
        <w:t>opisane w Umowie</w:t>
      </w:r>
      <w:r w:rsidR="68D0F982" w:rsidRPr="4B0A9DEE">
        <w:rPr>
          <w:rStyle w:val="Pogrubienie"/>
          <w:rFonts w:asciiTheme="minorHAnsi" w:hAnsiTheme="minorHAnsi" w:cstheme="minorBidi"/>
          <w:b w:val="0"/>
          <w:bCs w:val="0"/>
          <w:color w:val="auto"/>
          <w:sz w:val="22"/>
          <w:szCs w:val="22"/>
        </w:rPr>
        <w:t xml:space="preserve">, </w:t>
      </w:r>
      <w:r w:rsidRPr="4B0A9DEE">
        <w:rPr>
          <w:rStyle w:val="Pogrubienie"/>
          <w:rFonts w:asciiTheme="minorHAnsi" w:hAnsiTheme="minorHAnsi" w:cstheme="minorBidi"/>
          <w:b w:val="0"/>
          <w:bCs w:val="0"/>
          <w:color w:val="auto"/>
          <w:sz w:val="22"/>
          <w:szCs w:val="22"/>
        </w:rPr>
        <w:t xml:space="preserve">mające na </w:t>
      </w:r>
      <w:r w:rsidR="0C23F76E" w:rsidRPr="4B0A9DEE">
        <w:rPr>
          <w:rStyle w:val="Pogrubienie"/>
          <w:rFonts w:asciiTheme="minorHAnsi" w:hAnsiTheme="minorHAnsi" w:cstheme="minorBidi"/>
          <w:b w:val="0"/>
          <w:bCs w:val="0"/>
          <w:color w:val="auto"/>
          <w:sz w:val="22"/>
          <w:szCs w:val="22"/>
        </w:rPr>
        <w:t xml:space="preserve">celu </w:t>
      </w:r>
      <w:bookmarkStart w:id="2" w:name="_Int_RaZGROPr"/>
      <w:r w:rsidR="0C23F76E" w:rsidRPr="4B0A9DEE">
        <w:rPr>
          <w:rStyle w:val="Pogrubienie"/>
          <w:rFonts w:asciiTheme="minorHAnsi" w:hAnsiTheme="minorHAnsi" w:cstheme="minorBidi"/>
          <w:b w:val="0"/>
          <w:bCs w:val="0"/>
          <w:color w:val="auto"/>
          <w:sz w:val="22"/>
          <w:szCs w:val="22"/>
        </w:rPr>
        <w:t>zainstalowani</w:t>
      </w:r>
      <w:r w:rsidR="68D0F982" w:rsidRPr="4B0A9DEE">
        <w:rPr>
          <w:rStyle w:val="Pogrubienie"/>
          <w:rFonts w:asciiTheme="minorHAnsi" w:hAnsiTheme="minorHAnsi" w:cstheme="minorBidi"/>
          <w:b w:val="0"/>
          <w:bCs w:val="0"/>
          <w:color w:val="auto"/>
          <w:sz w:val="22"/>
          <w:szCs w:val="22"/>
        </w:rPr>
        <w:t>e</w:t>
      </w:r>
      <w:r w:rsidR="0C23F76E" w:rsidRPr="4B0A9DEE">
        <w:rPr>
          <w:rStyle w:val="Pogrubienie"/>
          <w:rFonts w:asciiTheme="minorHAnsi" w:hAnsiTheme="minorHAnsi" w:cstheme="minorBidi"/>
          <w:b w:val="0"/>
          <w:bCs w:val="0"/>
          <w:color w:val="auto"/>
          <w:sz w:val="22"/>
          <w:szCs w:val="22"/>
        </w:rPr>
        <w:t xml:space="preserve"> </w:t>
      </w:r>
      <w:r w:rsidR="77127E90" w:rsidRPr="4B0A9DEE">
        <w:rPr>
          <w:rStyle w:val="Pogrubienie"/>
          <w:rFonts w:asciiTheme="minorHAnsi" w:hAnsiTheme="minorHAnsi" w:cstheme="minorBidi"/>
          <w:b w:val="0"/>
          <w:bCs w:val="0"/>
          <w:color w:val="auto"/>
          <w:sz w:val="22"/>
          <w:szCs w:val="22"/>
        </w:rPr>
        <w:t xml:space="preserve"> </w:t>
      </w:r>
      <w:r w:rsidR="0C23F76E" w:rsidRPr="4B0A9DEE">
        <w:rPr>
          <w:rStyle w:val="Pogrubienie"/>
          <w:rFonts w:asciiTheme="minorHAnsi" w:hAnsiTheme="minorHAnsi" w:cstheme="minorBidi"/>
          <w:b w:val="0"/>
          <w:bCs w:val="0"/>
          <w:color w:val="auto"/>
          <w:sz w:val="22"/>
          <w:szCs w:val="22"/>
        </w:rPr>
        <w:t>Oprogramowania</w:t>
      </w:r>
      <w:bookmarkEnd w:id="2"/>
      <w:r w:rsidR="0C23F76E" w:rsidRPr="4B0A9DEE">
        <w:rPr>
          <w:rStyle w:val="Pogrubienie"/>
          <w:rFonts w:asciiTheme="minorHAnsi" w:hAnsiTheme="minorHAnsi" w:cstheme="minorBidi"/>
          <w:b w:val="0"/>
          <w:bCs w:val="0"/>
          <w:color w:val="auto"/>
          <w:sz w:val="22"/>
          <w:szCs w:val="22"/>
        </w:rPr>
        <w:t xml:space="preserve"> Aplikacyjnego</w:t>
      </w:r>
      <w:r w:rsidR="2F3F1E15" w:rsidRPr="4B0A9DEE">
        <w:rPr>
          <w:rFonts w:asciiTheme="minorHAnsi" w:hAnsiTheme="minorHAnsi" w:cstheme="minorBidi"/>
          <w:color w:val="auto"/>
          <w:sz w:val="22"/>
          <w:szCs w:val="22"/>
        </w:rPr>
        <w:t xml:space="preserve"> na Infrastrukturze Zamawiającego w pomieszczeniach Zamawiającego lub w sposób zdalny</w:t>
      </w:r>
      <w:r w:rsidR="413CCBB6" w:rsidRPr="4B0A9DEE">
        <w:rPr>
          <w:rFonts w:asciiTheme="minorHAnsi" w:hAnsiTheme="minorHAnsi" w:cstheme="minorBidi"/>
          <w:color w:val="auto"/>
          <w:sz w:val="22"/>
          <w:szCs w:val="22"/>
        </w:rPr>
        <w:t xml:space="preserve">, </w:t>
      </w:r>
      <w:r w:rsidR="3DB37B0E" w:rsidRPr="4B0A9DEE">
        <w:rPr>
          <w:rFonts w:asciiTheme="minorHAnsi" w:hAnsiTheme="minorHAnsi" w:cstheme="minorBidi"/>
          <w:color w:val="auto"/>
          <w:sz w:val="22"/>
          <w:szCs w:val="22"/>
        </w:rPr>
        <w:t xml:space="preserve">obejmujące przeprowadzenie Szkoleń, </w:t>
      </w:r>
      <w:r w:rsidR="413CCBB6" w:rsidRPr="4B0A9DEE">
        <w:rPr>
          <w:rFonts w:asciiTheme="minorHAnsi" w:hAnsiTheme="minorHAnsi" w:cstheme="minorBidi"/>
          <w:color w:val="auto"/>
          <w:sz w:val="22"/>
          <w:szCs w:val="22"/>
        </w:rPr>
        <w:t xml:space="preserve">realizowane zgodnie z </w:t>
      </w:r>
      <w:r w:rsidR="79129BD2" w:rsidRPr="4B0A9DEE">
        <w:rPr>
          <w:rFonts w:asciiTheme="minorHAnsi" w:hAnsiTheme="minorHAnsi" w:cstheme="minorBidi"/>
          <w:color w:val="auto"/>
          <w:sz w:val="22"/>
          <w:szCs w:val="22"/>
        </w:rPr>
        <w:t>Harmonogramem.</w:t>
      </w:r>
    </w:p>
    <w:p w14:paraId="5F795F52" w14:textId="77777777" w:rsidR="00864A7C" w:rsidRPr="00730E31" w:rsidRDefault="00864A7C" w:rsidP="0069077F">
      <w:pPr>
        <w:pStyle w:val="NormalnyWeb"/>
        <w:shd w:val="clear" w:color="auto" w:fill="FFFFFF"/>
        <w:spacing w:beforeAutospacing="0" w:after="0" w:afterAutospacing="0" w:line="276" w:lineRule="auto"/>
        <w:jc w:val="both"/>
        <w:rPr>
          <w:rStyle w:val="Pogrubienie"/>
          <w:rFonts w:asciiTheme="minorHAnsi" w:hAnsiTheme="minorHAnsi" w:cstheme="minorHAnsi"/>
          <w:bCs w:val="0"/>
          <w:color w:val="auto"/>
          <w:sz w:val="22"/>
          <w:szCs w:val="22"/>
        </w:rPr>
      </w:pPr>
    </w:p>
    <w:p w14:paraId="21AAB75E" w14:textId="37866193" w:rsidR="00864A7C" w:rsidRPr="00730E31" w:rsidRDefault="00B528BB" w:rsidP="0069077F">
      <w:pPr>
        <w:pStyle w:val="NormalnyWeb"/>
        <w:shd w:val="clear" w:color="auto" w:fill="FFFFFF"/>
        <w:spacing w:beforeAutospacing="0" w:after="0" w:afterAutospacing="0" w:line="276" w:lineRule="auto"/>
        <w:jc w:val="center"/>
        <w:rPr>
          <w:rStyle w:val="Pogrubienie"/>
          <w:rFonts w:asciiTheme="minorHAnsi" w:hAnsiTheme="minorHAnsi" w:cstheme="minorHAnsi"/>
          <w:b w:val="0"/>
          <w:bCs w:val="0"/>
          <w:i/>
          <w:color w:val="auto"/>
          <w:sz w:val="22"/>
          <w:szCs w:val="22"/>
        </w:rPr>
      </w:pPr>
      <w:r w:rsidRPr="00730E31">
        <w:rPr>
          <w:rStyle w:val="Pogrubienie"/>
          <w:rFonts w:asciiTheme="minorHAnsi" w:hAnsiTheme="minorHAnsi" w:cstheme="minorHAnsi"/>
          <w:color w:val="auto"/>
          <w:sz w:val="22"/>
          <w:szCs w:val="22"/>
        </w:rPr>
        <w:t xml:space="preserve">§ </w:t>
      </w:r>
      <w:r w:rsidR="00F44B7A" w:rsidRPr="00730E31">
        <w:rPr>
          <w:rStyle w:val="Pogrubienie"/>
          <w:rFonts w:asciiTheme="minorHAnsi" w:hAnsiTheme="minorHAnsi" w:cstheme="minorHAnsi"/>
          <w:color w:val="auto"/>
          <w:sz w:val="22"/>
          <w:szCs w:val="22"/>
        </w:rPr>
        <w:t>2</w:t>
      </w:r>
    </w:p>
    <w:p w14:paraId="2D495EDA" w14:textId="77777777" w:rsidR="00864A7C" w:rsidRPr="00730E31" w:rsidRDefault="00B528BB" w:rsidP="0069077F">
      <w:pPr>
        <w:pStyle w:val="NormalnyWeb"/>
        <w:shd w:val="clear" w:color="auto" w:fill="FFFFFF"/>
        <w:spacing w:beforeAutospacing="0" w:after="0" w:afterAutospacing="0" w:line="276" w:lineRule="auto"/>
        <w:jc w:val="center"/>
        <w:rPr>
          <w:rStyle w:val="Pogrubienie"/>
          <w:rFonts w:asciiTheme="minorHAnsi" w:hAnsiTheme="minorHAnsi" w:cstheme="minorHAnsi"/>
          <w:bCs w:val="0"/>
          <w:color w:val="auto"/>
          <w:sz w:val="22"/>
          <w:szCs w:val="22"/>
        </w:rPr>
      </w:pPr>
      <w:r w:rsidRPr="00730E31">
        <w:rPr>
          <w:rStyle w:val="Pogrubienie"/>
          <w:rFonts w:asciiTheme="minorHAnsi" w:hAnsiTheme="minorHAnsi" w:cstheme="minorHAnsi"/>
          <w:bCs w:val="0"/>
          <w:color w:val="auto"/>
          <w:sz w:val="22"/>
          <w:szCs w:val="22"/>
        </w:rPr>
        <w:t>PRZEDMIOT</w:t>
      </w:r>
      <w:r w:rsidRPr="00730E31">
        <w:rPr>
          <w:rStyle w:val="Pogrubienie"/>
          <w:rFonts w:asciiTheme="minorHAnsi" w:hAnsiTheme="minorHAnsi" w:cstheme="minorHAnsi"/>
          <w:b w:val="0"/>
          <w:bCs w:val="0"/>
          <w:color w:val="auto"/>
          <w:sz w:val="22"/>
          <w:szCs w:val="22"/>
        </w:rPr>
        <w:t xml:space="preserve"> </w:t>
      </w:r>
      <w:r w:rsidRPr="00730E31">
        <w:rPr>
          <w:rStyle w:val="Pogrubienie"/>
          <w:rFonts w:asciiTheme="minorHAnsi" w:hAnsiTheme="minorHAnsi" w:cstheme="minorHAnsi"/>
          <w:bCs w:val="0"/>
          <w:color w:val="auto"/>
          <w:sz w:val="22"/>
          <w:szCs w:val="22"/>
        </w:rPr>
        <w:t>UMOWY</w:t>
      </w:r>
    </w:p>
    <w:p w14:paraId="07AB0859" w14:textId="450B42C5" w:rsidR="00A42EFA" w:rsidRPr="00730E31" w:rsidRDefault="00B528BB" w:rsidP="00A17362">
      <w:pPr>
        <w:pStyle w:val="NormalnyWeb"/>
        <w:numPr>
          <w:ilvl w:val="0"/>
          <w:numId w:val="7"/>
        </w:numPr>
        <w:shd w:val="clear" w:color="auto" w:fill="FFFFFF" w:themeFill="background1"/>
        <w:spacing w:beforeAutospacing="0" w:after="0" w:afterAutospacing="0" w:line="276" w:lineRule="auto"/>
        <w:ind w:left="360"/>
        <w:jc w:val="both"/>
        <w:rPr>
          <w:rFonts w:asciiTheme="minorHAnsi" w:hAnsiTheme="minorHAnsi" w:cstheme="minorBidi"/>
          <w:color w:val="auto"/>
          <w:sz w:val="22"/>
          <w:szCs w:val="22"/>
        </w:rPr>
      </w:pPr>
      <w:r w:rsidRPr="00730E31">
        <w:rPr>
          <w:rStyle w:val="Pogrubienie"/>
          <w:rFonts w:asciiTheme="minorHAnsi" w:hAnsiTheme="minorHAnsi" w:cstheme="minorBidi"/>
          <w:b w:val="0"/>
          <w:color w:val="auto"/>
          <w:sz w:val="22"/>
          <w:szCs w:val="22"/>
        </w:rPr>
        <w:t>Przedmiotem</w:t>
      </w:r>
      <w:r w:rsidRPr="00730E31">
        <w:rPr>
          <w:rFonts w:asciiTheme="minorHAnsi" w:hAnsiTheme="minorHAnsi" w:cstheme="minorBidi"/>
          <w:b/>
          <w:color w:val="auto"/>
          <w:sz w:val="22"/>
          <w:szCs w:val="22"/>
        </w:rPr>
        <w:t xml:space="preserve"> </w:t>
      </w:r>
      <w:r w:rsidRPr="00730E31">
        <w:rPr>
          <w:rFonts w:asciiTheme="minorHAnsi" w:hAnsiTheme="minorHAnsi" w:cstheme="minorBidi"/>
          <w:color w:val="auto"/>
          <w:sz w:val="22"/>
          <w:szCs w:val="22"/>
        </w:rPr>
        <w:t xml:space="preserve">Umowy jest dostawa wraz z wdrożeniem </w:t>
      </w:r>
      <w:r w:rsidR="007422D4" w:rsidRPr="00730E31">
        <w:rPr>
          <w:rFonts w:asciiTheme="minorHAnsi" w:hAnsiTheme="minorHAnsi" w:cstheme="minorBidi"/>
          <w:color w:val="auto"/>
          <w:sz w:val="22"/>
          <w:szCs w:val="22"/>
        </w:rPr>
        <w:t>Oprogramowania Aplikacyjnego</w:t>
      </w:r>
      <w:r w:rsidR="0069300A">
        <w:rPr>
          <w:rFonts w:asciiTheme="minorHAnsi" w:hAnsiTheme="minorHAnsi" w:cstheme="minorBidi"/>
          <w:color w:val="auto"/>
          <w:sz w:val="22"/>
          <w:szCs w:val="22"/>
        </w:rPr>
        <w:t xml:space="preserve">, obejmująca: </w:t>
      </w:r>
    </w:p>
    <w:p w14:paraId="476BE046" w14:textId="5C0D5E0D" w:rsidR="00864A7C" w:rsidRPr="00730E31" w:rsidRDefault="00B528BB" w:rsidP="00A17362">
      <w:pPr>
        <w:pStyle w:val="NormalnyWeb"/>
        <w:numPr>
          <w:ilvl w:val="0"/>
          <w:numId w:val="2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wykonani</w:t>
      </w:r>
      <w:r w:rsidR="0069300A">
        <w:rPr>
          <w:rFonts w:asciiTheme="minorHAnsi" w:hAnsiTheme="minorHAnsi" w:cstheme="minorHAnsi"/>
          <w:color w:val="auto"/>
          <w:sz w:val="22"/>
          <w:szCs w:val="22"/>
        </w:rPr>
        <w:t>e</w:t>
      </w:r>
      <w:r w:rsidRPr="00730E31">
        <w:rPr>
          <w:rFonts w:asciiTheme="minorHAnsi" w:hAnsiTheme="minorHAnsi" w:cstheme="minorHAnsi"/>
          <w:color w:val="auto"/>
          <w:sz w:val="22"/>
          <w:szCs w:val="22"/>
        </w:rPr>
        <w:t xml:space="preserve"> </w:t>
      </w:r>
      <w:r w:rsidR="00E84EFE" w:rsidRPr="00730E31">
        <w:rPr>
          <w:rFonts w:asciiTheme="minorHAnsi" w:hAnsiTheme="minorHAnsi" w:cstheme="minorHAnsi"/>
          <w:color w:val="auto"/>
          <w:sz w:val="22"/>
          <w:szCs w:val="22"/>
        </w:rPr>
        <w:t>Wdrożenia</w:t>
      </w:r>
      <w:r w:rsidRPr="00730E31">
        <w:rPr>
          <w:rFonts w:asciiTheme="minorHAnsi" w:hAnsiTheme="minorHAnsi" w:cstheme="minorHAnsi"/>
          <w:color w:val="auto"/>
          <w:sz w:val="22"/>
          <w:szCs w:val="22"/>
        </w:rPr>
        <w:t xml:space="preserve"> </w:t>
      </w:r>
      <w:r w:rsidR="007422D4" w:rsidRPr="00730E31">
        <w:rPr>
          <w:rFonts w:asciiTheme="minorHAnsi" w:hAnsiTheme="minorHAnsi" w:cstheme="minorHAnsi"/>
          <w:color w:val="auto"/>
          <w:sz w:val="22"/>
          <w:szCs w:val="22"/>
        </w:rPr>
        <w:t>Oprogramowania Aplikacyjnego</w:t>
      </w:r>
      <w:r w:rsidRPr="00730E31">
        <w:rPr>
          <w:rFonts w:asciiTheme="minorHAnsi" w:hAnsiTheme="minorHAnsi" w:cstheme="minorHAnsi"/>
          <w:color w:val="auto"/>
          <w:sz w:val="22"/>
          <w:szCs w:val="22"/>
        </w:rPr>
        <w:t>;</w:t>
      </w:r>
    </w:p>
    <w:p w14:paraId="1087C223" w14:textId="68F72CC0" w:rsidR="00864A7C" w:rsidRPr="00730E31" w:rsidRDefault="00B528BB" w:rsidP="00A17362">
      <w:pPr>
        <w:pStyle w:val="NormalnyWeb"/>
        <w:numPr>
          <w:ilvl w:val="0"/>
          <w:numId w:val="2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udzieleni</w:t>
      </w:r>
      <w:r w:rsidR="0069300A">
        <w:rPr>
          <w:rFonts w:asciiTheme="minorHAnsi" w:hAnsiTheme="minorHAnsi" w:cstheme="minorHAnsi"/>
          <w:color w:val="auto"/>
          <w:sz w:val="22"/>
          <w:szCs w:val="22"/>
        </w:rPr>
        <w:t>e</w:t>
      </w:r>
      <w:r w:rsidRPr="00730E31">
        <w:rPr>
          <w:rFonts w:asciiTheme="minorHAnsi" w:hAnsiTheme="minorHAnsi" w:cstheme="minorHAnsi"/>
          <w:color w:val="auto"/>
          <w:sz w:val="22"/>
          <w:szCs w:val="22"/>
        </w:rPr>
        <w:t xml:space="preserve"> </w:t>
      </w:r>
      <w:r w:rsidR="00D1226A" w:rsidRPr="00730E31">
        <w:rPr>
          <w:rFonts w:asciiTheme="minorHAnsi" w:hAnsiTheme="minorHAnsi" w:cstheme="minorHAnsi"/>
          <w:color w:val="auto"/>
          <w:sz w:val="22"/>
          <w:szCs w:val="22"/>
        </w:rPr>
        <w:t>L</w:t>
      </w:r>
      <w:r w:rsidRPr="00730E31">
        <w:rPr>
          <w:rFonts w:asciiTheme="minorHAnsi" w:hAnsiTheme="minorHAnsi" w:cstheme="minorHAnsi"/>
          <w:color w:val="auto"/>
          <w:sz w:val="22"/>
          <w:szCs w:val="22"/>
        </w:rPr>
        <w:t>icencji</w:t>
      </w:r>
      <w:r w:rsidR="00A529DF" w:rsidRPr="00730E31">
        <w:rPr>
          <w:rFonts w:asciiTheme="minorHAnsi" w:hAnsiTheme="minorHAnsi" w:cstheme="minorHAnsi"/>
          <w:color w:val="auto"/>
          <w:sz w:val="22"/>
          <w:szCs w:val="22"/>
        </w:rPr>
        <w:t xml:space="preserve"> na Oprogramowanie Aplikacyjne</w:t>
      </w:r>
      <w:r w:rsidR="0069300A">
        <w:rPr>
          <w:rFonts w:asciiTheme="minorHAnsi" w:hAnsiTheme="minorHAnsi" w:cstheme="minorHAnsi"/>
          <w:color w:val="auto"/>
          <w:sz w:val="22"/>
          <w:szCs w:val="22"/>
        </w:rPr>
        <w:t>.</w:t>
      </w:r>
    </w:p>
    <w:p w14:paraId="0FD52CF2" w14:textId="62274D7B" w:rsidR="00905FEB" w:rsidRPr="00730E31" w:rsidRDefault="21CAE6A8" w:rsidP="6762815A">
      <w:pPr>
        <w:pStyle w:val="NormalnyWeb"/>
        <w:numPr>
          <w:ilvl w:val="0"/>
          <w:numId w:val="56"/>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4B0A9DEE">
        <w:rPr>
          <w:rFonts w:asciiTheme="minorHAnsi" w:hAnsiTheme="minorHAnsi" w:cstheme="minorBidi"/>
          <w:color w:val="auto"/>
          <w:sz w:val="22"/>
          <w:szCs w:val="22"/>
        </w:rPr>
        <w:t xml:space="preserve">W ramach wynagrodzenia określonego w §10 ust. 1 Umowy Wykonawca </w:t>
      </w:r>
      <w:r w:rsidR="35E8948E" w:rsidRPr="4B0A9DEE">
        <w:rPr>
          <w:rFonts w:asciiTheme="minorHAnsi" w:hAnsiTheme="minorHAnsi" w:cstheme="minorBidi"/>
          <w:color w:val="auto"/>
          <w:sz w:val="22"/>
          <w:szCs w:val="22"/>
        </w:rPr>
        <w:t>udziel</w:t>
      </w:r>
      <w:r w:rsidRPr="4B0A9DEE">
        <w:rPr>
          <w:rFonts w:asciiTheme="minorHAnsi" w:hAnsiTheme="minorHAnsi" w:cstheme="minorBidi"/>
          <w:color w:val="auto"/>
          <w:sz w:val="22"/>
          <w:szCs w:val="22"/>
        </w:rPr>
        <w:t xml:space="preserve">a Zamawiającemu </w:t>
      </w:r>
      <w:r w:rsidR="35E8948E" w:rsidRPr="00C46768">
        <w:rPr>
          <w:rFonts w:asciiTheme="minorHAnsi" w:hAnsiTheme="minorHAnsi" w:cstheme="minorBidi"/>
          <w:color w:val="auto"/>
          <w:sz w:val="22"/>
          <w:szCs w:val="22"/>
        </w:rPr>
        <w:t>36</w:t>
      </w:r>
      <w:r w:rsidR="1C7C093F" w:rsidRPr="00C46768">
        <w:rPr>
          <w:rFonts w:asciiTheme="minorHAnsi" w:hAnsiTheme="minorHAnsi" w:cstheme="minorBidi"/>
          <w:color w:val="auto"/>
          <w:sz w:val="22"/>
          <w:szCs w:val="22"/>
        </w:rPr>
        <w:t xml:space="preserve"> – </w:t>
      </w:r>
      <w:r w:rsidR="35E8948E" w:rsidRPr="00C46768">
        <w:rPr>
          <w:rFonts w:asciiTheme="minorHAnsi" w:hAnsiTheme="minorHAnsi" w:cstheme="minorBidi"/>
          <w:color w:val="auto"/>
          <w:sz w:val="22"/>
          <w:szCs w:val="22"/>
        </w:rPr>
        <w:t xml:space="preserve">miesięcznej </w:t>
      </w:r>
      <w:r w:rsidR="425BBB59" w:rsidRPr="00C46768">
        <w:rPr>
          <w:rFonts w:asciiTheme="minorHAnsi" w:hAnsiTheme="minorHAnsi" w:cstheme="minorBidi"/>
          <w:color w:val="auto"/>
          <w:sz w:val="22"/>
          <w:szCs w:val="22"/>
        </w:rPr>
        <w:t>G</w:t>
      </w:r>
      <w:r w:rsidR="35E8948E" w:rsidRPr="00C46768">
        <w:rPr>
          <w:rFonts w:asciiTheme="minorHAnsi" w:hAnsiTheme="minorHAnsi" w:cstheme="minorBidi"/>
          <w:color w:val="auto"/>
          <w:sz w:val="22"/>
          <w:szCs w:val="22"/>
        </w:rPr>
        <w:t>waranc</w:t>
      </w:r>
      <w:r w:rsidR="0CEDAA92" w:rsidRPr="00C46768">
        <w:rPr>
          <w:rFonts w:asciiTheme="minorHAnsi" w:hAnsiTheme="minorHAnsi" w:cstheme="minorBidi"/>
          <w:color w:val="auto"/>
          <w:sz w:val="22"/>
          <w:szCs w:val="22"/>
        </w:rPr>
        <w:t>j</w:t>
      </w:r>
      <w:r w:rsidR="7F338D61" w:rsidRPr="00C46768">
        <w:rPr>
          <w:rFonts w:asciiTheme="minorHAnsi" w:hAnsiTheme="minorHAnsi" w:cstheme="minorBidi"/>
          <w:color w:val="auto"/>
          <w:sz w:val="22"/>
          <w:szCs w:val="22"/>
        </w:rPr>
        <w:t>i</w:t>
      </w:r>
      <w:r w:rsidR="57E06170" w:rsidRPr="4B0A9DEE">
        <w:rPr>
          <w:rFonts w:asciiTheme="minorHAnsi" w:hAnsiTheme="minorHAnsi" w:cstheme="minorBidi"/>
          <w:color w:val="auto"/>
          <w:sz w:val="22"/>
          <w:szCs w:val="22"/>
        </w:rPr>
        <w:t>, liczonej od dnia Odbioru Końcowego Wdrożenia</w:t>
      </w:r>
      <w:r w:rsidR="0F3410F5" w:rsidRPr="4B0A9DEE">
        <w:rPr>
          <w:rFonts w:asciiTheme="minorHAnsi" w:hAnsiTheme="minorHAnsi" w:cstheme="minorBidi"/>
          <w:color w:val="auto"/>
          <w:sz w:val="22"/>
          <w:szCs w:val="22"/>
        </w:rPr>
        <w:t>.</w:t>
      </w:r>
    </w:p>
    <w:p w14:paraId="2D7DB534" w14:textId="77777777" w:rsidR="00421F47" w:rsidRPr="00730E31" w:rsidRDefault="00421F47" w:rsidP="0069077F">
      <w:pPr>
        <w:pStyle w:val="NormalnyWeb"/>
        <w:shd w:val="clear" w:color="auto" w:fill="FFFFFF"/>
        <w:spacing w:beforeAutospacing="0" w:after="0" w:afterAutospacing="0" w:line="276" w:lineRule="auto"/>
        <w:jc w:val="both"/>
        <w:rPr>
          <w:rFonts w:asciiTheme="minorHAnsi" w:hAnsiTheme="minorHAnsi" w:cstheme="minorHAnsi"/>
          <w:color w:val="auto"/>
          <w:sz w:val="22"/>
          <w:szCs w:val="22"/>
        </w:rPr>
      </w:pPr>
    </w:p>
    <w:p w14:paraId="7795D474" w14:textId="5B5ACDD6" w:rsidR="00864A7C" w:rsidRPr="00730E31" w:rsidRDefault="00B528BB"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 </w:t>
      </w:r>
      <w:r w:rsidR="000D6023" w:rsidRPr="00730E31">
        <w:rPr>
          <w:rStyle w:val="Pogrubienie"/>
          <w:rFonts w:asciiTheme="minorHAnsi" w:hAnsiTheme="minorHAnsi" w:cstheme="minorHAnsi"/>
          <w:color w:val="auto"/>
          <w:sz w:val="22"/>
          <w:szCs w:val="22"/>
        </w:rPr>
        <w:t>3</w:t>
      </w:r>
    </w:p>
    <w:p w14:paraId="4A0452DC" w14:textId="6010CAB9" w:rsidR="00864A7C" w:rsidRPr="00730E31" w:rsidRDefault="00FC2EAD"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TERMINY WYKONANIA </w:t>
      </w:r>
      <w:r w:rsidR="000D6023" w:rsidRPr="00730E31">
        <w:rPr>
          <w:rStyle w:val="Pogrubienie"/>
          <w:rFonts w:asciiTheme="minorHAnsi" w:hAnsiTheme="minorHAnsi" w:cstheme="minorHAnsi"/>
          <w:color w:val="auto"/>
          <w:sz w:val="22"/>
          <w:szCs w:val="22"/>
        </w:rPr>
        <w:t>PRZEDMIOTU UMOWY</w:t>
      </w:r>
    </w:p>
    <w:p w14:paraId="78EB80DB" w14:textId="2983FBCE" w:rsidR="00C63E7A" w:rsidRDefault="1B91AB2B" w:rsidP="6762815A">
      <w:pPr>
        <w:pStyle w:val="NormalnyWeb"/>
        <w:numPr>
          <w:ilvl w:val="0"/>
          <w:numId w:val="2"/>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4B0A9DEE">
        <w:rPr>
          <w:rFonts w:asciiTheme="minorHAnsi" w:hAnsiTheme="minorHAnsi" w:cstheme="minorBidi"/>
          <w:color w:val="auto"/>
          <w:sz w:val="22"/>
          <w:szCs w:val="22"/>
        </w:rPr>
        <w:t>Przedmiot Umowy zostanie zrealizowany</w:t>
      </w:r>
      <w:r w:rsidR="57E06170" w:rsidRPr="4B0A9DEE">
        <w:rPr>
          <w:rFonts w:asciiTheme="minorHAnsi" w:hAnsiTheme="minorHAnsi" w:cstheme="minorBidi"/>
          <w:color w:val="auto"/>
          <w:sz w:val="22"/>
          <w:szCs w:val="22"/>
        </w:rPr>
        <w:t xml:space="preserve"> </w:t>
      </w:r>
      <w:r w:rsidRPr="4B0A9DEE">
        <w:rPr>
          <w:rFonts w:asciiTheme="minorHAnsi" w:hAnsiTheme="minorHAnsi" w:cstheme="minorBidi"/>
          <w:color w:val="auto"/>
          <w:sz w:val="22"/>
          <w:szCs w:val="22"/>
        </w:rPr>
        <w:t xml:space="preserve">do dnia </w:t>
      </w:r>
      <w:r w:rsidR="00DF36B2">
        <w:rPr>
          <w:rFonts w:asciiTheme="minorHAnsi" w:hAnsiTheme="minorHAnsi" w:cstheme="minorBidi"/>
          <w:color w:val="auto"/>
          <w:sz w:val="22"/>
          <w:szCs w:val="22"/>
        </w:rPr>
        <w:t>20</w:t>
      </w:r>
      <w:r w:rsidRPr="00C46768">
        <w:rPr>
          <w:rFonts w:asciiTheme="minorHAnsi" w:hAnsiTheme="minorHAnsi" w:cstheme="minorBidi"/>
          <w:color w:val="auto"/>
          <w:sz w:val="22"/>
          <w:szCs w:val="22"/>
        </w:rPr>
        <w:t>.05.2026</w:t>
      </w:r>
      <w:r w:rsidRPr="4B0A9DEE">
        <w:rPr>
          <w:rFonts w:asciiTheme="minorHAnsi" w:hAnsiTheme="minorHAnsi" w:cstheme="minorBidi"/>
          <w:color w:val="auto"/>
          <w:sz w:val="22"/>
          <w:szCs w:val="22"/>
        </w:rPr>
        <w:t xml:space="preserve"> r.</w:t>
      </w:r>
    </w:p>
    <w:p w14:paraId="129F2BDD" w14:textId="79FE0B57" w:rsidR="004A704F" w:rsidRPr="00730E31" w:rsidRDefault="004A704F" w:rsidP="00457FF3">
      <w:pPr>
        <w:pStyle w:val="NormalnyWeb"/>
        <w:numPr>
          <w:ilvl w:val="0"/>
          <w:numId w:val="2"/>
        </w:numPr>
        <w:shd w:val="clear" w:color="auto" w:fill="FFFFFF"/>
        <w:spacing w:beforeAutospacing="0" w:after="0" w:afterAutospacing="0" w:line="276"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Przedmiot Umowy będzie realizowany zgodnie z </w:t>
      </w:r>
      <w:r w:rsidR="002914B7">
        <w:rPr>
          <w:rFonts w:asciiTheme="minorHAnsi" w:hAnsiTheme="minorHAnsi" w:cstheme="minorHAnsi"/>
          <w:bCs/>
          <w:color w:val="auto"/>
          <w:sz w:val="22"/>
          <w:szCs w:val="22"/>
        </w:rPr>
        <w:t>H</w:t>
      </w:r>
      <w:r>
        <w:rPr>
          <w:rFonts w:asciiTheme="minorHAnsi" w:hAnsiTheme="minorHAnsi" w:cstheme="minorHAnsi"/>
          <w:bCs/>
          <w:color w:val="auto"/>
          <w:sz w:val="22"/>
          <w:szCs w:val="22"/>
        </w:rPr>
        <w:t>armonogramem, który Wykonawca przygotuje w ramach Analizy Przedwdrożeniowej. Harmonogram podlega akceptacji Zamawiającego.</w:t>
      </w:r>
    </w:p>
    <w:p w14:paraId="1FAA6760" w14:textId="44D39DC2" w:rsidR="00D1226A" w:rsidRPr="00730E31" w:rsidRDefault="00D1226A" w:rsidP="009770C1">
      <w:pPr>
        <w:pStyle w:val="NormalnyWeb"/>
        <w:numPr>
          <w:ilvl w:val="0"/>
          <w:numId w:val="2"/>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Analiz</w:t>
      </w:r>
      <w:r w:rsidR="004A704F">
        <w:rPr>
          <w:rFonts w:asciiTheme="minorHAnsi" w:hAnsiTheme="minorHAnsi" w:cstheme="minorHAnsi"/>
          <w:color w:val="auto"/>
          <w:sz w:val="22"/>
          <w:szCs w:val="22"/>
        </w:rPr>
        <w:t>a</w:t>
      </w:r>
      <w:r w:rsidRPr="00730E31">
        <w:rPr>
          <w:rFonts w:asciiTheme="minorHAnsi" w:hAnsiTheme="minorHAnsi" w:cstheme="minorHAnsi"/>
          <w:color w:val="auto"/>
          <w:sz w:val="22"/>
          <w:szCs w:val="22"/>
        </w:rPr>
        <w:t xml:space="preserve"> </w:t>
      </w:r>
      <w:r w:rsidR="006F3C36" w:rsidRPr="00730E31">
        <w:rPr>
          <w:rFonts w:asciiTheme="minorHAnsi" w:hAnsiTheme="minorHAnsi" w:cstheme="minorHAnsi"/>
          <w:color w:val="auto"/>
          <w:sz w:val="22"/>
          <w:szCs w:val="22"/>
        </w:rPr>
        <w:t>P</w:t>
      </w:r>
      <w:r w:rsidR="00CA691F" w:rsidRPr="00730E31">
        <w:rPr>
          <w:rFonts w:asciiTheme="minorHAnsi" w:hAnsiTheme="minorHAnsi" w:cstheme="minorHAnsi"/>
          <w:color w:val="auto"/>
          <w:sz w:val="22"/>
          <w:szCs w:val="22"/>
        </w:rPr>
        <w:t>rzedwdrożeniow</w:t>
      </w:r>
      <w:r w:rsidR="004A704F">
        <w:rPr>
          <w:rFonts w:asciiTheme="minorHAnsi" w:hAnsiTheme="minorHAnsi" w:cstheme="minorHAnsi"/>
          <w:color w:val="auto"/>
          <w:sz w:val="22"/>
          <w:szCs w:val="22"/>
        </w:rPr>
        <w:t xml:space="preserve">a zostanie opracowania w terminie </w:t>
      </w:r>
      <w:r w:rsidR="00AB1F16">
        <w:rPr>
          <w:rFonts w:asciiTheme="minorHAnsi" w:hAnsiTheme="minorHAnsi" w:cstheme="minorHAnsi"/>
          <w:color w:val="auto"/>
          <w:sz w:val="22"/>
          <w:szCs w:val="22"/>
        </w:rPr>
        <w:t>3</w:t>
      </w:r>
      <w:r w:rsidR="004A704F">
        <w:rPr>
          <w:rFonts w:asciiTheme="minorHAnsi" w:hAnsiTheme="minorHAnsi" w:cstheme="minorHAnsi"/>
          <w:color w:val="auto"/>
          <w:sz w:val="22"/>
          <w:szCs w:val="22"/>
        </w:rPr>
        <w:t xml:space="preserve">0 dni od dnia wykonania przez Zamawiającego czynności określonych w ust. 4. </w:t>
      </w:r>
    </w:p>
    <w:p w14:paraId="520AD8CE" w14:textId="1E7D788E" w:rsidR="00864A7C" w:rsidRPr="00730E31" w:rsidRDefault="67B646E0" w:rsidP="4B0A9DEE">
      <w:pPr>
        <w:pStyle w:val="NormalnyWeb"/>
        <w:numPr>
          <w:ilvl w:val="0"/>
          <w:numId w:val="2"/>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4B0A9DEE">
        <w:rPr>
          <w:rFonts w:asciiTheme="minorHAnsi" w:hAnsiTheme="minorHAnsi" w:cstheme="minorBidi"/>
          <w:color w:val="auto"/>
          <w:sz w:val="22"/>
          <w:szCs w:val="22"/>
        </w:rPr>
        <w:t xml:space="preserve">Zamawiający w terminie </w:t>
      </w:r>
      <w:r w:rsidR="196E6EE7" w:rsidRPr="4B0A9DEE">
        <w:rPr>
          <w:rFonts w:asciiTheme="minorHAnsi" w:hAnsiTheme="minorHAnsi" w:cstheme="minorBidi"/>
          <w:color w:val="auto"/>
          <w:sz w:val="22"/>
          <w:szCs w:val="22"/>
        </w:rPr>
        <w:t xml:space="preserve">10 </w:t>
      </w:r>
      <w:r w:rsidR="1F5BCA33" w:rsidRPr="4B0A9DEE">
        <w:rPr>
          <w:rFonts w:asciiTheme="minorHAnsi" w:hAnsiTheme="minorHAnsi" w:cstheme="minorBidi"/>
          <w:color w:val="auto"/>
          <w:sz w:val="22"/>
          <w:szCs w:val="22"/>
        </w:rPr>
        <w:t>D</w:t>
      </w:r>
      <w:r w:rsidRPr="4B0A9DEE">
        <w:rPr>
          <w:rFonts w:asciiTheme="minorHAnsi" w:hAnsiTheme="minorHAnsi" w:cstheme="minorBidi"/>
          <w:color w:val="auto"/>
          <w:sz w:val="22"/>
          <w:szCs w:val="22"/>
        </w:rPr>
        <w:t xml:space="preserve">ni </w:t>
      </w:r>
      <w:r w:rsidR="196E6EE7" w:rsidRPr="4B0A9DEE">
        <w:rPr>
          <w:rFonts w:asciiTheme="minorHAnsi" w:hAnsiTheme="minorHAnsi" w:cstheme="minorBidi"/>
          <w:color w:val="auto"/>
          <w:sz w:val="22"/>
          <w:szCs w:val="22"/>
        </w:rPr>
        <w:t xml:space="preserve">roboczych </w:t>
      </w:r>
      <w:r w:rsidRPr="4B0A9DEE">
        <w:rPr>
          <w:rFonts w:asciiTheme="minorHAnsi" w:hAnsiTheme="minorHAnsi" w:cstheme="minorBidi"/>
          <w:color w:val="auto"/>
          <w:sz w:val="22"/>
          <w:szCs w:val="22"/>
        </w:rPr>
        <w:t xml:space="preserve">od </w:t>
      </w:r>
      <w:r w:rsidR="211A8A30" w:rsidRPr="4B0A9DEE">
        <w:rPr>
          <w:rFonts w:asciiTheme="minorHAnsi" w:hAnsiTheme="minorHAnsi" w:cstheme="minorBidi"/>
          <w:color w:val="auto"/>
          <w:sz w:val="22"/>
          <w:szCs w:val="22"/>
        </w:rPr>
        <w:t xml:space="preserve">dnia zawarcia </w:t>
      </w:r>
      <w:bookmarkStart w:id="3" w:name="_Int_2hDMk97L"/>
      <w:r w:rsidR="211A8A30" w:rsidRPr="4B0A9DEE">
        <w:rPr>
          <w:rFonts w:asciiTheme="minorHAnsi" w:hAnsiTheme="minorHAnsi" w:cstheme="minorBidi"/>
          <w:color w:val="auto"/>
          <w:sz w:val="22"/>
          <w:szCs w:val="22"/>
        </w:rPr>
        <w:t xml:space="preserve">Umowy </w:t>
      </w:r>
      <w:r w:rsidR="3CDAEBE0" w:rsidRPr="4B0A9DEE">
        <w:rPr>
          <w:rFonts w:asciiTheme="minorHAnsi" w:hAnsiTheme="minorHAnsi" w:cstheme="minorBidi"/>
          <w:color w:val="auto"/>
          <w:sz w:val="22"/>
          <w:szCs w:val="22"/>
        </w:rPr>
        <w:t>:</w:t>
      </w:r>
      <w:bookmarkEnd w:id="3"/>
      <w:r w:rsidR="3CDAEBE0" w:rsidRPr="4B0A9DEE">
        <w:rPr>
          <w:rFonts w:asciiTheme="minorHAnsi" w:hAnsiTheme="minorHAnsi" w:cstheme="minorBidi"/>
          <w:color w:val="auto"/>
          <w:sz w:val="22"/>
          <w:szCs w:val="22"/>
        </w:rPr>
        <w:t xml:space="preserve"> </w:t>
      </w:r>
    </w:p>
    <w:p w14:paraId="052C382C" w14:textId="56BEE8D2" w:rsidR="00864A7C" w:rsidRPr="00730E31" w:rsidRDefault="000E4E4D" w:rsidP="00A17362">
      <w:pPr>
        <w:pStyle w:val="NormalnyWeb"/>
        <w:numPr>
          <w:ilvl w:val="0"/>
          <w:numId w:val="26"/>
        </w:numPr>
        <w:shd w:val="clear" w:color="auto" w:fill="FFFFFF"/>
        <w:spacing w:beforeAutospacing="0" w:after="0" w:afterAutospacing="0" w:line="276"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przekaże Wykonawcy </w:t>
      </w:r>
      <w:r w:rsidR="00B528BB" w:rsidRPr="00730E31">
        <w:rPr>
          <w:rFonts w:asciiTheme="minorHAnsi" w:hAnsiTheme="minorHAnsi" w:cstheme="minorHAnsi"/>
          <w:bCs/>
          <w:color w:val="auto"/>
          <w:sz w:val="22"/>
          <w:szCs w:val="22"/>
        </w:rPr>
        <w:t>informacj</w:t>
      </w:r>
      <w:r w:rsidR="001D5EC2" w:rsidRPr="00730E31">
        <w:rPr>
          <w:rFonts w:asciiTheme="minorHAnsi" w:hAnsiTheme="minorHAnsi" w:cstheme="minorHAnsi"/>
          <w:bCs/>
          <w:color w:val="auto"/>
          <w:sz w:val="22"/>
          <w:szCs w:val="22"/>
        </w:rPr>
        <w:t>e</w:t>
      </w:r>
      <w:r w:rsidR="00B528BB" w:rsidRPr="00730E31">
        <w:rPr>
          <w:rFonts w:asciiTheme="minorHAnsi" w:hAnsiTheme="minorHAnsi" w:cstheme="minorHAnsi"/>
          <w:bCs/>
          <w:color w:val="auto"/>
          <w:sz w:val="22"/>
          <w:szCs w:val="22"/>
        </w:rPr>
        <w:t xml:space="preserve"> i dane</w:t>
      </w:r>
      <w:r>
        <w:rPr>
          <w:rFonts w:asciiTheme="minorHAnsi" w:hAnsiTheme="minorHAnsi" w:cstheme="minorHAnsi"/>
          <w:bCs/>
          <w:color w:val="auto"/>
          <w:sz w:val="22"/>
          <w:szCs w:val="22"/>
        </w:rPr>
        <w:t>, w szczególności</w:t>
      </w:r>
      <w:r w:rsidR="00B528BB" w:rsidRPr="00730E31">
        <w:rPr>
          <w:rFonts w:asciiTheme="minorHAnsi" w:hAnsiTheme="minorHAnsi" w:cstheme="minorHAnsi"/>
          <w:bCs/>
          <w:color w:val="auto"/>
          <w:sz w:val="22"/>
          <w:szCs w:val="22"/>
        </w:rPr>
        <w:t xml:space="preserve"> dotyczące Infrastruktury Zamawiającego</w:t>
      </w:r>
      <w:r>
        <w:rPr>
          <w:rFonts w:asciiTheme="minorHAnsi" w:hAnsiTheme="minorHAnsi" w:cstheme="minorHAnsi"/>
          <w:bCs/>
          <w:color w:val="auto"/>
          <w:sz w:val="22"/>
          <w:szCs w:val="22"/>
        </w:rPr>
        <w:t>, S</w:t>
      </w:r>
      <w:r w:rsidR="00B528BB" w:rsidRPr="00730E31">
        <w:rPr>
          <w:rFonts w:asciiTheme="minorHAnsi" w:hAnsiTheme="minorHAnsi" w:cstheme="minorHAnsi"/>
          <w:bCs/>
          <w:color w:val="auto"/>
          <w:sz w:val="22"/>
          <w:szCs w:val="22"/>
        </w:rPr>
        <w:t xml:space="preserve">ystemu </w:t>
      </w:r>
      <w:r>
        <w:rPr>
          <w:rFonts w:asciiTheme="minorHAnsi" w:hAnsiTheme="minorHAnsi" w:cstheme="minorHAnsi"/>
          <w:bCs/>
          <w:color w:val="auto"/>
          <w:sz w:val="22"/>
          <w:szCs w:val="22"/>
        </w:rPr>
        <w:t>I</w:t>
      </w:r>
      <w:r w:rsidR="00B528BB" w:rsidRPr="00730E31">
        <w:rPr>
          <w:rFonts w:asciiTheme="minorHAnsi" w:hAnsiTheme="minorHAnsi" w:cstheme="minorHAnsi"/>
          <w:bCs/>
          <w:color w:val="auto"/>
          <w:sz w:val="22"/>
          <w:szCs w:val="22"/>
        </w:rPr>
        <w:t>nformatycznego oraz Oprogramowania Systemowego, konieczne dla prawidłowego zrealizowania Umowy;</w:t>
      </w:r>
    </w:p>
    <w:p w14:paraId="0C73A197" w14:textId="35891E62" w:rsidR="00864A7C" w:rsidRPr="00730E31" w:rsidRDefault="00B528BB" w:rsidP="00A17362">
      <w:pPr>
        <w:pStyle w:val="NormalnyWeb"/>
        <w:numPr>
          <w:ilvl w:val="0"/>
          <w:numId w:val="26"/>
        </w:numPr>
        <w:shd w:val="clear" w:color="auto" w:fill="FFFFFF"/>
        <w:spacing w:beforeAutospacing="0" w:after="0" w:afterAutospacing="0" w:line="276" w:lineRule="auto"/>
        <w:jc w:val="both"/>
        <w:rPr>
          <w:rFonts w:asciiTheme="minorHAnsi" w:hAnsiTheme="minorHAnsi" w:cstheme="minorHAnsi"/>
          <w:bCs/>
          <w:color w:val="auto"/>
          <w:sz w:val="22"/>
          <w:szCs w:val="22"/>
        </w:rPr>
      </w:pPr>
      <w:r w:rsidRPr="00730E31">
        <w:rPr>
          <w:rFonts w:asciiTheme="minorHAnsi" w:hAnsiTheme="minorHAnsi" w:cstheme="minorHAnsi"/>
          <w:bCs/>
          <w:color w:val="auto"/>
          <w:sz w:val="22"/>
          <w:szCs w:val="22"/>
        </w:rPr>
        <w:t xml:space="preserve">udostępni Wykonawcy na czas realizacji Wdrożenia serwer (-y) i </w:t>
      </w:r>
      <w:r w:rsidR="0094683E" w:rsidRPr="00730E31">
        <w:rPr>
          <w:rFonts w:asciiTheme="minorHAnsi" w:hAnsiTheme="minorHAnsi" w:cstheme="minorHAnsi"/>
          <w:bCs/>
          <w:color w:val="auto"/>
          <w:sz w:val="22"/>
          <w:szCs w:val="22"/>
        </w:rPr>
        <w:t>I</w:t>
      </w:r>
      <w:r w:rsidRPr="00730E31">
        <w:rPr>
          <w:rFonts w:asciiTheme="minorHAnsi" w:hAnsiTheme="minorHAnsi" w:cstheme="minorHAnsi"/>
          <w:bCs/>
          <w:color w:val="auto"/>
          <w:sz w:val="22"/>
          <w:szCs w:val="22"/>
        </w:rPr>
        <w:t>nfrastrukturę</w:t>
      </w:r>
      <w:r w:rsidR="009D199C" w:rsidRPr="00730E31">
        <w:rPr>
          <w:rFonts w:asciiTheme="minorHAnsi" w:hAnsiTheme="minorHAnsi" w:cstheme="minorHAnsi"/>
          <w:bCs/>
          <w:color w:val="auto"/>
          <w:sz w:val="22"/>
          <w:szCs w:val="22"/>
        </w:rPr>
        <w:t>,</w:t>
      </w:r>
      <w:r w:rsidRPr="00730E31">
        <w:rPr>
          <w:rFonts w:asciiTheme="minorHAnsi" w:hAnsiTheme="minorHAnsi" w:cstheme="minorHAnsi"/>
          <w:bCs/>
          <w:color w:val="auto"/>
          <w:sz w:val="22"/>
          <w:szCs w:val="22"/>
        </w:rPr>
        <w:t xml:space="preserve"> na której ma zostać zainstalowan</w:t>
      </w:r>
      <w:r w:rsidR="0094683E" w:rsidRPr="00730E31">
        <w:rPr>
          <w:rFonts w:asciiTheme="minorHAnsi" w:hAnsiTheme="minorHAnsi" w:cstheme="minorHAnsi"/>
          <w:bCs/>
          <w:color w:val="auto"/>
          <w:sz w:val="22"/>
          <w:szCs w:val="22"/>
        </w:rPr>
        <w:t>e Oprogramowanie Aplikacyjne</w:t>
      </w:r>
      <w:r w:rsidR="000E4E4D">
        <w:rPr>
          <w:rFonts w:asciiTheme="minorHAnsi" w:hAnsiTheme="minorHAnsi" w:cstheme="minorHAnsi"/>
          <w:bCs/>
          <w:color w:val="auto"/>
          <w:sz w:val="22"/>
          <w:szCs w:val="22"/>
        </w:rPr>
        <w:t>.</w:t>
      </w:r>
    </w:p>
    <w:p w14:paraId="18448810" w14:textId="77777777" w:rsidR="00A42EFA" w:rsidRPr="00730E31" w:rsidRDefault="00A42EFA" w:rsidP="0069077F">
      <w:pPr>
        <w:pStyle w:val="NormalnyWeb"/>
        <w:shd w:val="clear" w:color="auto" w:fill="FFFFFF"/>
        <w:spacing w:beforeAutospacing="0" w:after="0" w:afterAutospacing="0" w:line="276" w:lineRule="auto"/>
        <w:jc w:val="both"/>
        <w:rPr>
          <w:rFonts w:asciiTheme="minorHAnsi" w:hAnsiTheme="minorHAnsi" w:cstheme="minorHAnsi"/>
          <w:color w:val="auto"/>
          <w:sz w:val="22"/>
          <w:szCs w:val="22"/>
        </w:rPr>
      </w:pPr>
    </w:p>
    <w:p w14:paraId="18248051" w14:textId="107EB6FF" w:rsidR="00A42EFA" w:rsidRPr="00730E31" w:rsidRDefault="00A42EFA" w:rsidP="00C44B08">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 </w:t>
      </w:r>
      <w:r w:rsidR="00FC2EAD" w:rsidRPr="00730E31">
        <w:rPr>
          <w:rStyle w:val="Pogrubienie"/>
          <w:rFonts w:asciiTheme="minorHAnsi" w:hAnsiTheme="minorHAnsi" w:cstheme="minorHAnsi"/>
          <w:color w:val="auto"/>
          <w:sz w:val="22"/>
          <w:szCs w:val="22"/>
        </w:rPr>
        <w:t>4</w:t>
      </w:r>
    </w:p>
    <w:p w14:paraId="46326DBF" w14:textId="31839B2D" w:rsidR="00CF49A0" w:rsidRPr="00730E31" w:rsidRDefault="00CF49A0" w:rsidP="00C44B08">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SZKOLENIA</w:t>
      </w:r>
    </w:p>
    <w:p w14:paraId="045451F3" w14:textId="77777777" w:rsidR="000E4E4D" w:rsidRPr="000E4E4D" w:rsidRDefault="00CF49A0" w:rsidP="00A17362">
      <w:pPr>
        <w:pStyle w:val="Akapitzlist"/>
        <w:numPr>
          <w:ilvl w:val="0"/>
          <w:numId w:val="48"/>
        </w:numPr>
        <w:spacing w:after="0"/>
        <w:jc w:val="both"/>
        <w:rPr>
          <w:rFonts w:cstheme="minorHAnsi"/>
          <w:color w:val="auto"/>
        </w:rPr>
      </w:pPr>
      <w:r w:rsidRPr="00730E31">
        <w:rPr>
          <w:rFonts w:cstheme="minorBidi"/>
          <w:color w:val="auto"/>
        </w:rPr>
        <w:t xml:space="preserve">Wykonawca przeprowadzi </w:t>
      </w:r>
      <w:r w:rsidR="0077585B" w:rsidRPr="00730E31">
        <w:rPr>
          <w:rFonts w:cstheme="minorBidi"/>
          <w:color w:val="auto"/>
        </w:rPr>
        <w:t>S</w:t>
      </w:r>
      <w:r w:rsidRPr="00730E31">
        <w:rPr>
          <w:rFonts w:cstheme="minorBidi"/>
          <w:color w:val="auto"/>
        </w:rPr>
        <w:t>zkolenia dla wskazanych przez Zamawiającego</w:t>
      </w:r>
      <w:r w:rsidR="000E4E4D">
        <w:rPr>
          <w:rFonts w:cstheme="minorBidi"/>
          <w:color w:val="auto"/>
        </w:rPr>
        <w:t>:</w:t>
      </w:r>
    </w:p>
    <w:p w14:paraId="01196347" w14:textId="5A649410" w:rsidR="00CF49A0" w:rsidRPr="00730E31" w:rsidRDefault="000E4E4D" w:rsidP="00A17362">
      <w:pPr>
        <w:pStyle w:val="Akapitzlist"/>
        <w:numPr>
          <w:ilvl w:val="0"/>
          <w:numId w:val="57"/>
        </w:numPr>
        <w:spacing w:after="0"/>
        <w:jc w:val="both"/>
        <w:rPr>
          <w:rFonts w:cstheme="minorHAnsi"/>
          <w:color w:val="auto"/>
        </w:rPr>
      </w:pPr>
      <w:r>
        <w:rPr>
          <w:rFonts w:cstheme="minorBidi"/>
          <w:color w:val="auto"/>
        </w:rPr>
        <w:t xml:space="preserve">trzech </w:t>
      </w:r>
      <w:r w:rsidR="00CF49A0" w:rsidRPr="00730E31">
        <w:rPr>
          <w:rFonts w:cstheme="minorBidi"/>
          <w:color w:val="auto"/>
        </w:rPr>
        <w:t>administratorów</w:t>
      </w:r>
      <w:r>
        <w:rPr>
          <w:rFonts w:cstheme="minorBidi"/>
          <w:color w:val="auto"/>
        </w:rPr>
        <w:t xml:space="preserve"> – </w:t>
      </w:r>
      <w:r w:rsidR="00CF49A0" w:rsidRPr="00730E31">
        <w:rPr>
          <w:rFonts w:cstheme="minorBidi"/>
          <w:color w:val="auto"/>
        </w:rPr>
        <w:t xml:space="preserve">w zakresie niezbędnym do administrowania </w:t>
      </w:r>
      <w:r w:rsidR="009E79F6" w:rsidRPr="00730E31">
        <w:rPr>
          <w:rFonts w:cstheme="minorBidi"/>
          <w:color w:val="auto"/>
        </w:rPr>
        <w:t>Oprogramowaniem Aplikacyjnym</w:t>
      </w:r>
      <w:r>
        <w:rPr>
          <w:rFonts w:cstheme="minorBidi"/>
          <w:color w:val="auto"/>
        </w:rPr>
        <w:t>,</w:t>
      </w:r>
    </w:p>
    <w:p w14:paraId="61E8FA15" w14:textId="5F6DD8F0" w:rsidR="00CF49A0" w:rsidRPr="00730E31" w:rsidRDefault="00CF49A0" w:rsidP="00A17362">
      <w:pPr>
        <w:pStyle w:val="Akapitzlist"/>
        <w:numPr>
          <w:ilvl w:val="0"/>
          <w:numId w:val="57"/>
        </w:numPr>
        <w:spacing w:after="0"/>
        <w:jc w:val="both"/>
        <w:rPr>
          <w:rFonts w:cstheme="minorHAnsi"/>
          <w:color w:val="auto"/>
        </w:rPr>
      </w:pPr>
      <w:r w:rsidRPr="00730E31">
        <w:rPr>
          <w:rFonts w:cstheme="minorHAnsi"/>
          <w:color w:val="auto"/>
        </w:rPr>
        <w:t>użytkowników</w:t>
      </w:r>
      <w:r w:rsidR="000E4E4D">
        <w:rPr>
          <w:rFonts w:cstheme="minorHAnsi"/>
          <w:color w:val="auto"/>
        </w:rPr>
        <w:t xml:space="preserve"> – </w:t>
      </w:r>
      <w:r w:rsidRPr="00730E31">
        <w:rPr>
          <w:rFonts w:cstheme="minorHAnsi"/>
          <w:color w:val="auto"/>
        </w:rPr>
        <w:t>w zakresie użytkowania</w:t>
      </w:r>
      <w:r w:rsidR="000E4E4D">
        <w:rPr>
          <w:rFonts w:cstheme="minorHAnsi"/>
          <w:color w:val="auto"/>
        </w:rPr>
        <w:t xml:space="preserve"> Oprogramowania Aplikacyjnego</w:t>
      </w:r>
      <w:r w:rsidRPr="00730E31">
        <w:rPr>
          <w:rFonts w:cstheme="minorHAnsi"/>
          <w:color w:val="auto"/>
        </w:rPr>
        <w:t>.</w:t>
      </w:r>
    </w:p>
    <w:p w14:paraId="5BC98BC0" w14:textId="1D509F46" w:rsidR="172A4EC9" w:rsidRPr="00730E31" w:rsidRDefault="287B6A70" w:rsidP="00A17362">
      <w:pPr>
        <w:pStyle w:val="Akapitzlist"/>
        <w:numPr>
          <w:ilvl w:val="0"/>
          <w:numId w:val="48"/>
        </w:numPr>
        <w:spacing w:after="0"/>
        <w:jc w:val="both"/>
        <w:rPr>
          <w:rFonts w:cstheme="minorBidi"/>
          <w:color w:val="auto"/>
        </w:rPr>
      </w:pPr>
      <w:r w:rsidRPr="00730E31">
        <w:rPr>
          <w:rFonts w:cstheme="minorBidi"/>
          <w:color w:val="auto"/>
        </w:rPr>
        <w:t xml:space="preserve">Zamawiający </w:t>
      </w:r>
      <w:r w:rsidR="000E4E4D">
        <w:rPr>
          <w:rFonts w:cstheme="minorBidi"/>
          <w:color w:val="auto"/>
        </w:rPr>
        <w:t>przekaże</w:t>
      </w:r>
      <w:r w:rsidRPr="00730E31">
        <w:rPr>
          <w:rFonts w:cstheme="minorBidi"/>
          <w:color w:val="auto"/>
        </w:rPr>
        <w:t xml:space="preserve"> Wykonawcy list</w:t>
      </w:r>
      <w:r w:rsidR="000E4E4D">
        <w:rPr>
          <w:rFonts w:cstheme="minorBidi"/>
          <w:color w:val="auto"/>
        </w:rPr>
        <w:t>ę</w:t>
      </w:r>
      <w:r w:rsidRPr="00730E31">
        <w:rPr>
          <w:rFonts w:cstheme="minorBidi"/>
          <w:color w:val="auto"/>
        </w:rPr>
        <w:t xml:space="preserve"> uczestników </w:t>
      </w:r>
      <w:r w:rsidR="000E4E4D">
        <w:rPr>
          <w:rFonts w:cstheme="minorBidi"/>
          <w:color w:val="auto"/>
        </w:rPr>
        <w:t xml:space="preserve">Szkoleń </w:t>
      </w:r>
      <w:r w:rsidRPr="00730E31">
        <w:rPr>
          <w:rFonts w:cstheme="minorBidi"/>
          <w:color w:val="auto"/>
        </w:rPr>
        <w:t xml:space="preserve">na co najmniej </w:t>
      </w:r>
      <w:r w:rsidR="00576783" w:rsidRPr="00730E31">
        <w:rPr>
          <w:rFonts w:cstheme="minorBidi"/>
          <w:color w:val="auto"/>
        </w:rPr>
        <w:t xml:space="preserve">jeden </w:t>
      </w:r>
      <w:r w:rsidRPr="00730E31">
        <w:rPr>
          <w:rFonts w:cstheme="minorBidi"/>
          <w:color w:val="auto"/>
        </w:rPr>
        <w:t>dzień przed terminem Szkolenia.</w:t>
      </w:r>
    </w:p>
    <w:p w14:paraId="51F21C84" w14:textId="0F74510F" w:rsidR="00362985" w:rsidRDefault="009E79F6" w:rsidP="00A17362">
      <w:pPr>
        <w:pStyle w:val="Akapitzlist"/>
        <w:numPr>
          <w:ilvl w:val="0"/>
          <w:numId w:val="48"/>
        </w:numPr>
        <w:spacing w:after="0"/>
        <w:jc w:val="both"/>
        <w:rPr>
          <w:rFonts w:cstheme="minorBidi"/>
          <w:color w:val="auto"/>
        </w:rPr>
      </w:pPr>
      <w:r w:rsidRPr="00362985">
        <w:rPr>
          <w:rFonts w:cstheme="minorHAnsi"/>
          <w:color w:val="auto"/>
        </w:rPr>
        <w:t>S</w:t>
      </w:r>
      <w:r w:rsidR="00CF49A0" w:rsidRPr="00362985">
        <w:rPr>
          <w:rFonts w:cstheme="minorHAnsi"/>
          <w:color w:val="auto"/>
        </w:rPr>
        <w:t xml:space="preserve">zkolenia będą przeprowadzane w </w:t>
      </w:r>
      <w:r w:rsidR="0D28C6E8" w:rsidRPr="00362985">
        <w:rPr>
          <w:rFonts w:cstheme="minorBidi"/>
          <w:color w:val="auto"/>
        </w:rPr>
        <w:t xml:space="preserve">języku polskim, </w:t>
      </w:r>
      <w:r w:rsidR="00362985" w:rsidRPr="00362985">
        <w:rPr>
          <w:rFonts w:cstheme="minorHAnsi"/>
          <w:color w:val="auto"/>
        </w:rPr>
        <w:t>w siedzibie Zamawiającego</w:t>
      </w:r>
      <w:r w:rsidR="00362985" w:rsidRPr="00362985">
        <w:rPr>
          <w:rFonts w:cstheme="minorBidi"/>
          <w:color w:val="auto"/>
        </w:rPr>
        <w:t xml:space="preserve"> lub </w:t>
      </w:r>
      <w:r w:rsidR="0D28C6E8" w:rsidRPr="00362985">
        <w:rPr>
          <w:rFonts w:cstheme="minorBidi"/>
          <w:color w:val="auto"/>
        </w:rPr>
        <w:t xml:space="preserve">w </w:t>
      </w:r>
      <w:r w:rsidR="00CF49A0" w:rsidRPr="00362985">
        <w:rPr>
          <w:rFonts w:cstheme="minorBidi"/>
          <w:color w:val="auto"/>
        </w:rPr>
        <w:t>trybie</w:t>
      </w:r>
      <w:r w:rsidR="00CF49A0" w:rsidRPr="00362985">
        <w:rPr>
          <w:rFonts w:cstheme="minorHAnsi"/>
          <w:color w:val="auto"/>
        </w:rPr>
        <w:t xml:space="preserve"> online</w:t>
      </w:r>
      <w:r w:rsidR="00362985" w:rsidRPr="00362985">
        <w:rPr>
          <w:rFonts w:cstheme="minorHAnsi"/>
          <w:color w:val="auto"/>
        </w:rPr>
        <w:t>.</w:t>
      </w:r>
    </w:p>
    <w:p w14:paraId="2B1833E4" w14:textId="3C84E92C" w:rsidR="00CF49A0" w:rsidRPr="00362985" w:rsidRDefault="009E79F6" w:rsidP="00A17362">
      <w:pPr>
        <w:pStyle w:val="Akapitzlist"/>
        <w:numPr>
          <w:ilvl w:val="0"/>
          <w:numId w:val="48"/>
        </w:numPr>
        <w:spacing w:after="0"/>
        <w:jc w:val="both"/>
        <w:rPr>
          <w:rFonts w:cstheme="minorBidi"/>
          <w:color w:val="auto"/>
        </w:rPr>
      </w:pPr>
      <w:r w:rsidRPr="00362985">
        <w:rPr>
          <w:rFonts w:cstheme="minorBidi"/>
          <w:color w:val="auto"/>
        </w:rPr>
        <w:t>W przypadku, gdy Szkolenia będą przeprowadzanie w siedzibie Zamawiającego</w:t>
      </w:r>
      <w:r w:rsidR="58958F3E" w:rsidRPr="00362985">
        <w:rPr>
          <w:rFonts w:cstheme="minorBidi"/>
          <w:color w:val="auto"/>
        </w:rPr>
        <w:t>:</w:t>
      </w:r>
    </w:p>
    <w:p w14:paraId="38B0BE76" w14:textId="314A898F" w:rsidR="00CF49A0" w:rsidRPr="00730E31" w:rsidRDefault="00CF49A0" w:rsidP="00A17362">
      <w:pPr>
        <w:pStyle w:val="Akapitzlist"/>
        <w:numPr>
          <w:ilvl w:val="0"/>
          <w:numId w:val="51"/>
        </w:numPr>
        <w:spacing w:after="0"/>
        <w:jc w:val="both"/>
        <w:rPr>
          <w:rFonts w:cstheme="minorBidi"/>
          <w:color w:val="auto"/>
        </w:rPr>
      </w:pPr>
      <w:r w:rsidRPr="00730E31">
        <w:rPr>
          <w:rFonts w:cstheme="minorBidi"/>
          <w:color w:val="auto"/>
        </w:rPr>
        <w:t xml:space="preserve">Zamawiający udostępni Wykonawcy salę szkoleniową wraz z wyposażeniem </w:t>
      </w:r>
      <w:r w:rsidR="227F0EE8" w:rsidRPr="00730E31">
        <w:rPr>
          <w:rFonts w:cstheme="minorBidi"/>
          <w:color w:val="auto"/>
        </w:rPr>
        <w:t>i podłączeniem do sieci</w:t>
      </w:r>
      <w:r w:rsidR="3C2139E2" w:rsidRPr="00730E31">
        <w:rPr>
          <w:rFonts w:cstheme="minorBidi"/>
          <w:color w:val="auto"/>
        </w:rPr>
        <w:t xml:space="preserve"> informatycznej,</w:t>
      </w:r>
    </w:p>
    <w:p w14:paraId="3DDC6E8A" w14:textId="6E4004D2" w:rsidR="00CF49A0" w:rsidRPr="00730E31" w:rsidRDefault="00CF49A0" w:rsidP="00A17362">
      <w:pPr>
        <w:pStyle w:val="Akapitzlist"/>
        <w:numPr>
          <w:ilvl w:val="0"/>
          <w:numId w:val="51"/>
        </w:numPr>
        <w:spacing w:after="0"/>
        <w:jc w:val="both"/>
        <w:rPr>
          <w:rFonts w:cstheme="minorBidi"/>
          <w:color w:val="auto"/>
        </w:rPr>
      </w:pPr>
      <w:r w:rsidRPr="00730E31">
        <w:rPr>
          <w:rFonts w:cstheme="minorBidi"/>
          <w:color w:val="auto"/>
        </w:rPr>
        <w:t>Szkolenia będą przeprowadzone w grupach liczących nie więcej niż 20 osób.</w:t>
      </w:r>
    </w:p>
    <w:p w14:paraId="779AF3C7" w14:textId="369131F4" w:rsidR="5464ED99" w:rsidRPr="00730E31" w:rsidRDefault="5464ED99" w:rsidP="00A17362">
      <w:pPr>
        <w:pStyle w:val="Akapitzlist"/>
        <w:numPr>
          <w:ilvl w:val="0"/>
          <w:numId w:val="48"/>
        </w:numPr>
        <w:spacing w:after="0"/>
        <w:jc w:val="both"/>
        <w:rPr>
          <w:rFonts w:cstheme="minorBidi"/>
          <w:color w:val="auto"/>
        </w:rPr>
      </w:pPr>
      <w:r w:rsidRPr="00730E31">
        <w:rPr>
          <w:rFonts w:cstheme="minorBidi"/>
          <w:color w:val="auto"/>
        </w:rPr>
        <w:t xml:space="preserve">W przypadku, gdy </w:t>
      </w:r>
      <w:r w:rsidR="00576783" w:rsidRPr="00730E31">
        <w:rPr>
          <w:rFonts w:cstheme="minorBidi"/>
          <w:color w:val="auto"/>
        </w:rPr>
        <w:t>S</w:t>
      </w:r>
      <w:r w:rsidRPr="00730E31">
        <w:rPr>
          <w:rFonts w:cstheme="minorBidi"/>
          <w:color w:val="auto"/>
        </w:rPr>
        <w:t>zkolenia będą się odbywały w trybie online liczba uczestników jest nieograniczona.</w:t>
      </w:r>
    </w:p>
    <w:p w14:paraId="1DB1CDD8" w14:textId="77777777" w:rsidR="00362985" w:rsidRPr="00362985" w:rsidRDefault="00CF49A0" w:rsidP="00A17362">
      <w:pPr>
        <w:pStyle w:val="Akapitzlist"/>
        <w:numPr>
          <w:ilvl w:val="0"/>
          <w:numId w:val="48"/>
        </w:numPr>
        <w:spacing w:after="0"/>
        <w:jc w:val="both"/>
        <w:rPr>
          <w:color w:val="auto"/>
        </w:rPr>
      </w:pPr>
      <w:r w:rsidRPr="00730E31">
        <w:rPr>
          <w:rFonts w:cstheme="minorBidi"/>
          <w:color w:val="auto"/>
        </w:rPr>
        <w:t>Szkolenia będą się odbywać w terminach uzgodnionych z Zamawiającym.</w:t>
      </w:r>
      <w:r w:rsidR="7649F02E" w:rsidRPr="00730E31">
        <w:rPr>
          <w:rFonts w:cstheme="minorBidi"/>
          <w:color w:val="auto"/>
        </w:rPr>
        <w:t xml:space="preserve"> </w:t>
      </w:r>
    </w:p>
    <w:p w14:paraId="4C897A13" w14:textId="43AFC556" w:rsidR="00CF49A0" w:rsidRPr="00730E31" w:rsidRDefault="7649F02E" w:rsidP="00A17362">
      <w:pPr>
        <w:pStyle w:val="Akapitzlist"/>
        <w:numPr>
          <w:ilvl w:val="0"/>
          <w:numId w:val="48"/>
        </w:numPr>
        <w:spacing w:after="0"/>
        <w:jc w:val="both"/>
        <w:rPr>
          <w:color w:val="auto"/>
        </w:rPr>
      </w:pPr>
      <w:r w:rsidRPr="00730E31">
        <w:rPr>
          <w:rFonts w:cstheme="minorBidi"/>
          <w:color w:val="auto"/>
        </w:rPr>
        <w:t xml:space="preserve">Zamawiający </w:t>
      </w:r>
      <w:r w:rsidR="000E4E4D">
        <w:rPr>
          <w:rFonts w:cstheme="minorBidi"/>
          <w:color w:val="auto"/>
        </w:rPr>
        <w:t>zobowiązuje się</w:t>
      </w:r>
      <w:r w:rsidR="00362985">
        <w:rPr>
          <w:rFonts w:cstheme="minorBidi"/>
          <w:color w:val="auto"/>
        </w:rPr>
        <w:t xml:space="preserve"> do</w:t>
      </w:r>
      <w:r w:rsidRPr="00730E31">
        <w:rPr>
          <w:rFonts w:cstheme="minorBidi"/>
          <w:color w:val="auto"/>
        </w:rPr>
        <w:t xml:space="preserve"> zapewnieni</w:t>
      </w:r>
      <w:r w:rsidR="10D5B3B6" w:rsidRPr="00730E31">
        <w:rPr>
          <w:rFonts w:cstheme="minorBidi"/>
          <w:color w:val="auto"/>
        </w:rPr>
        <w:t>a</w:t>
      </w:r>
      <w:r w:rsidRPr="00730E31">
        <w:rPr>
          <w:rFonts w:cstheme="minorBidi"/>
          <w:color w:val="auto"/>
        </w:rPr>
        <w:t xml:space="preserve"> udziału uczestników w </w:t>
      </w:r>
      <w:r w:rsidR="00576783" w:rsidRPr="00730E31">
        <w:rPr>
          <w:rFonts w:cstheme="minorBidi"/>
          <w:color w:val="auto"/>
        </w:rPr>
        <w:t>S</w:t>
      </w:r>
      <w:r w:rsidRPr="00730E31">
        <w:rPr>
          <w:rFonts w:cstheme="minorBidi"/>
          <w:color w:val="auto"/>
        </w:rPr>
        <w:t xml:space="preserve">zkoleniu, a Wykonawca nie ponosi odpowiedzialności </w:t>
      </w:r>
      <w:r w:rsidR="00362985">
        <w:rPr>
          <w:rFonts w:cstheme="minorBidi"/>
          <w:color w:val="auto"/>
        </w:rPr>
        <w:t xml:space="preserve">za frekwencję na Szkoleniu. </w:t>
      </w:r>
    </w:p>
    <w:p w14:paraId="2F97CFDA" w14:textId="44C2452B" w:rsidR="63F30D6D" w:rsidRPr="00730E31" w:rsidRDefault="2234361B" w:rsidP="00A17362">
      <w:pPr>
        <w:pStyle w:val="Akapitzlist"/>
        <w:numPr>
          <w:ilvl w:val="0"/>
          <w:numId w:val="48"/>
        </w:numPr>
        <w:spacing w:after="0"/>
        <w:jc w:val="both"/>
        <w:rPr>
          <w:rFonts w:cstheme="minorBidi"/>
          <w:color w:val="auto"/>
        </w:rPr>
      </w:pPr>
      <w:r w:rsidRPr="00730E31">
        <w:rPr>
          <w:rFonts w:cstheme="minorBidi"/>
          <w:color w:val="auto"/>
        </w:rPr>
        <w:t xml:space="preserve">W ramach Szkoleń Wykonawca </w:t>
      </w:r>
      <w:r w:rsidR="4D83FA5A" w:rsidRPr="00730E31">
        <w:rPr>
          <w:rFonts w:cstheme="minorBidi"/>
          <w:color w:val="auto"/>
        </w:rPr>
        <w:t>przekaże</w:t>
      </w:r>
      <w:r w:rsidRPr="00730E31">
        <w:rPr>
          <w:rFonts w:cstheme="minorBidi"/>
          <w:color w:val="auto"/>
        </w:rPr>
        <w:t xml:space="preserve"> materiały dla uczestników w formie elektronicznej.</w:t>
      </w:r>
    </w:p>
    <w:p w14:paraId="1E4B71F7" w14:textId="4E172F85" w:rsidR="009E79F6" w:rsidRPr="00730E31" w:rsidRDefault="009E79F6" w:rsidP="00A17362">
      <w:pPr>
        <w:pStyle w:val="Akapitzlist"/>
        <w:numPr>
          <w:ilvl w:val="0"/>
          <w:numId w:val="48"/>
        </w:numPr>
        <w:spacing w:after="0"/>
        <w:jc w:val="both"/>
        <w:rPr>
          <w:rFonts w:cstheme="minorHAnsi"/>
          <w:color w:val="auto"/>
        </w:rPr>
      </w:pPr>
      <w:r w:rsidRPr="00730E31">
        <w:rPr>
          <w:rFonts w:cstheme="minorHAnsi"/>
          <w:color w:val="auto"/>
        </w:rPr>
        <w:t xml:space="preserve">Wykonawca powiadomi Zamawiającego o zakończeniu Szkoleń, przedstawiając Zamawiającemu listy obecności. </w:t>
      </w:r>
    </w:p>
    <w:p w14:paraId="72496EE8" w14:textId="77777777" w:rsidR="009E79F6" w:rsidRPr="00730E31" w:rsidRDefault="009E79F6" w:rsidP="005C4515">
      <w:pPr>
        <w:pStyle w:val="Akapitzlist"/>
        <w:spacing w:after="0"/>
        <w:ind w:left="360"/>
        <w:jc w:val="both"/>
        <w:rPr>
          <w:rFonts w:cstheme="minorHAnsi"/>
          <w:color w:val="auto"/>
        </w:rPr>
      </w:pPr>
    </w:p>
    <w:p w14:paraId="3FED311A" w14:textId="52B43CB4" w:rsidR="00CF49A0" w:rsidRPr="00730E31" w:rsidRDefault="00CF49A0"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§5</w:t>
      </w:r>
    </w:p>
    <w:p w14:paraId="7FB03C63" w14:textId="750637F0" w:rsidR="00BA5A10" w:rsidRPr="00730E31" w:rsidRDefault="00BA5A10"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DOKUMENTACJA PRZEDMIOTU UMOWY</w:t>
      </w:r>
    </w:p>
    <w:p w14:paraId="4A95DB5C" w14:textId="77777777" w:rsidR="005D7B29" w:rsidRDefault="00362985" w:rsidP="00A17362">
      <w:pPr>
        <w:pStyle w:val="Akapitzlist"/>
        <w:numPr>
          <w:ilvl w:val="0"/>
          <w:numId w:val="49"/>
        </w:numPr>
        <w:spacing w:after="0"/>
        <w:ind w:hanging="357"/>
        <w:jc w:val="both"/>
        <w:rPr>
          <w:rFonts w:cstheme="minorHAnsi"/>
          <w:color w:val="auto"/>
        </w:rPr>
      </w:pPr>
      <w:r>
        <w:rPr>
          <w:rFonts w:cstheme="minorHAnsi"/>
          <w:color w:val="auto"/>
        </w:rPr>
        <w:t>Dokumentacja Przedmiotu Umowy</w:t>
      </w:r>
      <w:r w:rsidR="005D7B29">
        <w:rPr>
          <w:rFonts w:cstheme="minorHAnsi"/>
          <w:color w:val="auto"/>
        </w:rPr>
        <w:t>:</w:t>
      </w:r>
    </w:p>
    <w:p w14:paraId="645D1BB9" w14:textId="5E5686E3" w:rsidR="005D7B29" w:rsidRDefault="005D7B29" w:rsidP="00A17362">
      <w:pPr>
        <w:pStyle w:val="Akapitzlist"/>
        <w:numPr>
          <w:ilvl w:val="0"/>
          <w:numId w:val="58"/>
        </w:numPr>
        <w:spacing w:after="0"/>
        <w:jc w:val="both"/>
        <w:rPr>
          <w:rFonts w:cstheme="minorHAnsi"/>
          <w:color w:val="auto"/>
        </w:rPr>
      </w:pPr>
      <w:r>
        <w:rPr>
          <w:rFonts w:cstheme="minorHAnsi"/>
          <w:color w:val="auto"/>
        </w:rPr>
        <w:t>opracowana będzie w formie elektronicznej lub innej uzgodnionej przez Strony,</w:t>
      </w:r>
    </w:p>
    <w:p w14:paraId="65EA87F4" w14:textId="47DF7D8F" w:rsidR="00362985" w:rsidRPr="00730E31" w:rsidRDefault="00362985" w:rsidP="00A17362">
      <w:pPr>
        <w:pStyle w:val="Akapitzlist"/>
        <w:numPr>
          <w:ilvl w:val="0"/>
          <w:numId w:val="58"/>
        </w:numPr>
        <w:spacing w:after="0"/>
        <w:jc w:val="both"/>
        <w:rPr>
          <w:rFonts w:cstheme="minorHAnsi"/>
          <w:color w:val="auto"/>
        </w:rPr>
      </w:pPr>
      <w:r>
        <w:rPr>
          <w:rFonts w:cstheme="minorHAnsi"/>
          <w:color w:val="auto"/>
        </w:rPr>
        <w:t>podlega akceptacji Zamawiającego</w:t>
      </w:r>
      <w:r w:rsidR="005D7B29">
        <w:rPr>
          <w:rFonts w:cstheme="minorHAnsi"/>
          <w:color w:val="auto"/>
        </w:rPr>
        <w:t xml:space="preserve"> w terminie 5 Dni roboczych od dnia jej przedłożenia przez Wykonawcę – w tym terminie </w:t>
      </w:r>
      <w:r w:rsidR="005D7B29" w:rsidRPr="00730E31">
        <w:rPr>
          <w:rFonts w:cstheme="minorHAnsi"/>
          <w:color w:val="auto"/>
        </w:rPr>
        <w:t>Zamawiający może zaakceptować dokumentację bez zastrzeżeń lub zgłosić do niej uwagi</w:t>
      </w:r>
      <w:r w:rsidR="005D7B29">
        <w:rPr>
          <w:rFonts w:cstheme="minorHAnsi"/>
          <w:color w:val="auto"/>
        </w:rPr>
        <w:t>.</w:t>
      </w:r>
    </w:p>
    <w:p w14:paraId="43F58741" w14:textId="063C0F0B" w:rsidR="00BA5A10" w:rsidRPr="00730E31" w:rsidRDefault="005D7B29" w:rsidP="00A17362">
      <w:pPr>
        <w:pStyle w:val="Akapitzlist"/>
        <w:numPr>
          <w:ilvl w:val="0"/>
          <w:numId w:val="49"/>
        </w:numPr>
      </w:pPr>
      <w:r>
        <w:t xml:space="preserve">Od dnia zaakceptowania Dokumentacji przez Zamawiającego stanowi ona </w:t>
      </w:r>
      <w:r w:rsidR="00BA5A10" w:rsidRPr="00730E31">
        <w:t xml:space="preserve">integralną część </w:t>
      </w:r>
      <w:r w:rsidR="0086666D" w:rsidRPr="00730E31">
        <w:t>U</w:t>
      </w:r>
      <w:r w:rsidR="00BA5A10" w:rsidRPr="00730E31">
        <w:t>mowy</w:t>
      </w:r>
      <w:r>
        <w:t>.</w:t>
      </w:r>
    </w:p>
    <w:p w14:paraId="3FCA75C6" w14:textId="78298BC6" w:rsidR="00376098" w:rsidRPr="00730E31" w:rsidRDefault="00376098" w:rsidP="00376098">
      <w:pPr>
        <w:pStyle w:val="NormalnyWeb"/>
        <w:shd w:val="clear" w:color="auto" w:fill="FFFFFF"/>
        <w:spacing w:beforeAutospacing="0" w:after="0" w:afterAutospacing="0" w:line="276" w:lineRule="auto"/>
        <w:ind w:left="3"/>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§6</w:t>
      </w:r>
    </w:p>
    <w:p w14:paraId="55151168" w14:textId="5309A676" w:rsidR="00376098" w:rsidRPr="00730E31" w:rsidRDefault="00376098" w:rsidP="00376098">
      <w:pPr>
        <w:pStyle w:val="NormalnyWeb"/>
        <w:shd w:val="clear" w:color="auto" w:fill="FFFFFF"/>
        <w:spacing w:beforeAutospacing="0" w:after="0" w:afterAutospacing="0" w:line="276" w:lineRule="auto"/>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PRAWA AUTORSKIE</w:t>
      </w:r>
    </w:p>
    <w:p w14:paraId="2CB4D24A" w14:textId="32BCCB70" w:rsidR="007F2D04" w:rsidRPr="00730E31" w:rsidRDefault="007F2D04" w:rsidP="00A17362">
      <w:pPr>
        <w:pStyle w:val="NormalnyWeb"/>
        <w:numPr>
          <w:ilvl w:val="1"/>
          <w:numId w:val="5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Wykonawca oświadcza, że posiada autorskie prawa majątkowe do utworów dedykowanych</w:t>
      </w:r>
      <w:r w:rsidR="006A1A6C" w:rsidRPr="00730E31">
        <w:rPr>
          <w:rFonts w:asciiTheme="minorHAnsi" w:hAnsiTheme="minorHAnsi" w:cstheme="minorHAnsi"/>
          <w:color w:val="auto"/>
          <w:sz w:val="22"/>
          <w:szCs w:val="22"/>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730E31" w:rsidRDefault="00376098" w:rsidP="00A17362">
      <w:pPr>
        <w:pStyle w:val="NormalnyWeb"/>
        <w:numPr>
          <w:ilvl w:val="1"/>
          <w:numId w:val="5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 ramach wynagrodzenia, o którym mowa w §</w:t>
      </w:r>
      <w:r w:rsidR="006E11EF" w:rsidRPr="00730E31">
        <w:rPr>
          <w:rFonts w:asciiTheme="minorHAnsi" w:hAnsiTheme="minorHAnsi" w:cstheme="minorHAnsi"/>
          <w:color w:val="auto"/>
          <w:sz w:val="22"/>
          <w:szCs w:val="22"/>
        </w:rPr>
        <w:t>10</w:t>
      </w:r>
      <w:r w:rsidRPr="00730E31">
        <w:rPr>
          <w:rFonts w:asciiTheme="minorHAnsi" w:hAnsiTheme="minorHAnsi" w:cstheme="minorHAnsi"/>
          <w:color w:val="auto"/>
          <w:sz w:val="22"/>
          <w:szCs w:val="22"/>
        </w:rPr>
        <w:t xml:space="preserve"> Umowy, Wykonawca przenosi na Zamawiając</w:t>
      </w:r>
      <w:r w:rsidR="006E11EF" w:rsidRPr="00730E31">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autorskie prawa majątkowe do korzystania i rozporządzania utworami dedykowanymi</w:t>
      </w:r>
      <w:r w:rsidR="006A1A6C" w:rsidRPr="00730E31">
        <w:rPr>
          <w:rFonts w:asciiTheme="minorHAnsi" w:hAnsiTheme="minorHAnsi" w:cstheme="minorHAnsi"/>
          <w:color w:val="auto"/>
          <w:sz w:val="22"/>
          <w:szCs w:val="22"/>
        </w:rPr>
        <w:t>.</w:t>
      </w:r>
      <w:r w:rsidRPr="00730E31">
        <w:rPr>
          <w:rFonts w:asciiTheme="minorHAnsi" w:hAnsiTheme="minorHAnsi" w:cstheme="minorHAnsi"/>
          <w:color w:val="auto"/>
          <w:sz w:val="22"/>
          <w:szCs w:val="22"/>
        </w:rPr>
        <w:t xml:space="preserve"> </w:t>
      </w:r>
    </w:p>
    <w:p w14:paraId="73C53B97" w14:textId="77777777" w:rsidR="00376098" w:rsidRPr="00730E31" w:rsidRDefault="00376098" w:rsidP="00A17362">
      <w:pPr>
        <w:pStyle w:val="NormalnyWeb"/>
        <w:numPr>
          <w:ilvl w:val="1"/>
          <w:numId w:val="53"/>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730E31" w:rsidRDefault="00376098" w:rsidP="00A17362">
      <w:pPr>
        <w:pStyle w:val="NormalnyWeb"/>
        <w:numPr>
          <w:ilvl w:val="1"/>
          <w:numId w:val="54"/>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trwałe lub czasowe zwielokrotnianie utworu dedykowanego w całości lub w części jakimikolwiek środkami i w jakiejkolwiek formie; </w:t>
      </w:r>
    </w:p>
    <w:p w14:paraId="487EDF20" w14:textId="7DDC5A24" w:rsidR="00376098" w:rsidRPr="00730E31" w:rsidRDefault="00376098" w:rsidP="00A17362">
      <w:pPr>
        <w:pStyle w:val="NormalnyWeb"/>
        <w:numPr>
          <w:ilvl w:val="1"/>
          <w:numId w:val="54"/>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tłumaczenia, przystosowywania, zmiany układu lub jakichkolwiek innych zmian w utworze dedykowanym, </w:t>
      </w:r>
    </w:p>
    <w:p w14:paraId="4642B9D9" w14:textId="5F376A4F" w:rsidR="00376098" w:rsidRPr="00730E31" w:rsidRDefault="00376098" w:rsidP="00A17362">
      <w:pPr>
        <w:pStyle w:val="NormalnyWeb"/>
        <w:numPr>
          <w:ilvl w:val="1"/>
          <w:numId w:val="54"/>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rozpowszechniania, w tym użyczenia lub najmu utworu dedykowanego lub jego kopii, </w:t>
      </w:r>
    </w:p>
    <w:p w14:paraId="2A23A3F1" w14:textId="227E7DD4" w:rsidR="00376098" w:rsidRPr="00730E31" w:rsidRDefault="00376098" w:rsidP="00A17362">
      <w:pPr>
        <w:pStyle w:val="NormalnyWeb"/>
        <w:numPr>
          <w:ilvl w:val="1"/>
          <w:numId w:val="54"/>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modyfikacji lub wprowadzania zmian do utworów dedykowanych</w:t>
      </w:r>
      <w:r w:rsidR="006E11EF" w:rsidRPr="00730E31">
        <w:rPr>
          <w:rFonts w:asciiTheme="minorHAnsi" w:hAnsiTheme="minorHAnsi" w:cstheme="minorHAnsi"/>
          <w:color w:val="auto"/>
          <w:sz w:val="22"/>
          <w:szCs w:val="22"/>
        </w:rPr>
        <w:t>.</w:t>
      </w:r>
    </w:p>
    <w:p w14:paraId="34552CF8" w14:textId="2236E086" w:rsidR="00376098" w:rsidRPr="00730E31" w:rsidRDefault="00376098" w:rsidP="00A17362">
      <w:pPr>
        <w:pStyle w:val="NormalnyWeb"/>
        <w:numPr>
          <w:ilvl w:val="1"/>
          <w:numId w:val="55"/>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Wykonawca udziela Zamawiającemu prawa zależnego do opracowania utworów dedykowanych.</w:t>
      </w:r>
    </w:p>
    <w:p w14:paraId="42AAE675" w14:textId="468D74CC" w:rsidR="00376098" w:rsidRPr="00730E31" w:rsidRDefault="00376098" w:rsidP="00A17362">
      <w:pPr>
        <w:pStyle w:val="NormalnyWeb"/>
        <w:numPr>
          <w:ilvl w:val="1"/>
          <w:numId w:val="55"/>
        </w:numPr>
        <w:shd w:val="clear" w:color="auto" w:fill="FFFFFF"/>
        <w:spacing w:beforeAutospacing="0" w:after="0" w:afterAutospacing="0" w:line="276" w:lineRule="auto"/>
        <w:ind w:hanging="357"/>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Przeniesienie autorskich praw majątkowych do utworów dedykowanych</w:t>
      </w:r>
      <w:r w:rsidR="00727196" w:rsidRPr="00730E31">
        <w:rPr>
          <w:rFonts w:asciiTheme="minorHAnsi" w:hAnsiTheme="minorHAnsi" w:cstheme="minorHAnsi"/>
          <w:color w:val="auto"/>
          <w:sz w:val="22"/>
          <w:szCs w:val="22"/>
        </w:rPr>
        <w:t xml:space="preserve"> </w:t>
      </w:r>
      <w:r w:rsidRPr="00730E31">
        <w:rPr>
          <w:rFonts w:asciiTheme="minorHAnsi" w:hAnsiTheme="minorHAnsi" w:cstheme="minorHAnsi"/>
          <w:color w:val="auto"/>
          <w:sz w:val="22"/>
          <w:szCs w:val="22"/>
        </w:rPr>
        <w:t xml:space="preserve">następuje z chwilą podpisania Protokołu Odbioru </w:t>
      </w:r>
      <w:r w:rsidR="00727196" w:rsidRPr="00730E31">
        <w:rPr>
          <w:rFonts w:asciiTheme="minorHAnsi" w:hAnsiTheme="minorHAnsi" w:cstheme="minorHAnsi"/>
          <w:color w:val="auto"/>
          <w:sz w:val="22"/>
          <w:szCs w:val="22"/>
        </w:rPr>
        <w:t>Częściowego (Etapu) Wdrożenia, w ramach któr</w:t>
      </w:r>
      <w:r w:rsidR="0073668B" w:rsidRPr="00730E31">
        <w:rPr>
          <w:rFonts w:asciiTheme="minorHAnsi" w:hAnsiTheme="minorHAnsi" w:cstheme="minorHAnsi"/>
          <w:color w:val="auto"/>
          <w:sz w:val="22"/>
          <w:szCs w:val="22"/>
        </w:rPr>
        <w:t>ego</w:t>
      </w:r>
      <w:r w:rsidR="00727196" w:rsidRPr="00730E31">
        <w:rPr>
          <w:rFonts w:asciiTheme="minorHAnsi" w:hAnsiTheme="minorHAnsi" w:cstheme="minorHAnsi"/>
          <w:color w:val="auto"/>
          <w:sz w:val="22"/>
          <w:szCs w:val="22"/>
        </w:rPr>
        <w:t xml:space="preserve"> wykonane zostały utwory dedykowane</w:t>
      </w:r>
      <w:r w:rsidRPr="00730E31">
        <w:rPr>
          <w:rFonts w:asciiTheme="minorHAnsi" w:hAnsiTheme="minorHAnsi" w:cstheme="minorHAnsi"/>
          <w:color w:val="auto"/>
          <w:sz w:val="22"/>
          <w:szCs w:val="22"/>
        </w:rPr>
        <w:t xml:space="preserve">, bez ograniczeń co do terytorium, czasu lub liczby egzemplarzy, w zakresie wszystkich pól eksploatacji wymienionych w ust. </w:t>
      </w:r>
      <w:r w:rsidR="007F2D04" w:rsidRPr="00730E31">
        <w:rPr>
          <w:rFonts w:asciiTheme="minorHAnsi" w:hAnsiTheme="minorHAnsi" w:cstheme="minorHAnsi"/>
          <w:color w:val="auto"/>
          <w:sz w:val="22"/>
          <w:szCs w:val="22"/>
        </w:rPr>
        <w:t>3</w:t>
      </w:r>
      <w:r w:rsidRPr="00730E31">
        <w:rPr>
          <w:rFonts w:asciiTheme="minorHAnsi" w:hAnsiTheme="minorHAnsi" w:cstheme="minorHAnsi"/>
          <w:color w:val="auto"/>
          <w:sz w:val="22"/>
          <w:szCs w:val="22"/>
        </w:rPr>
        <w:t xml:space="preserve">. </w:t>
      </w:r>
    </w:p>
    <w:p w14:paraId="3157F178" w14:textId="795E3783" w:rsidR="00376098" w:rsidRPr="00730E31" w:rsidRDefault="00376098" w:rsidP="00A17362">
      <w:pPr>
        <w:pStyle w:val="NormalnyWeb"/>
        <w:numPr>
          <w:ilvl w:val="1"/>
          <w:numId w:val="55"/>
        </w:numPr>
        <w:shd w:val="clear" w:color="auto" w:fill="FFFFFF"/>
        <w:spacing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 ramach wynagrodzenia, o którym mowa w §</w:t>
      </w:r>
      <w:r w:rsidR="00727196" w:rsidRPr="00730E31">
        <w:rPr>
          <w:rFonts w:asciiTheme="minorHAnsi" w:hAnsiTheme="minorHAnsi" w:cstheme="minorHAnsi"/>
          <w:color w:val="auto"/>
          <w:sz w:val="22"/>
          <w:szCs w:val="22"/>
        </w:rPr>
        <w:t>10</w:t>
      </w:r>
      <w:r w:rsidRPr="00730E31">
        <w:rPr>
          <w:rFonts w:asciiTheme="minorHAnsi" w:hAnsiTheme="minorHAnsi" w:cstheme="minorHAnsi"/>
          <w:color w:val="auto"/>
          <w:sz w:val="22"/>
          <w:szCs w:val="22"/>
        </w:rPr>
        <w:t xml:space="preserve"> Umowy, Wykonawca przenosi na Zamawiając</w:t>
      </w:r>
      <w:r w:rsidR="00727196" w:rsidRPr="00730E31">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prawo zezwalania na wykonywanie zależnego prawa autorskiego do utworów dedykowanych. Wykonawca udziela Zamawiając</w:t>
      </w:r>
      <w:r w:rsidR="00727196" w:rsidRPr="00730E31">
        <w:rPr>
          <w:rFonts w:asciiTheme="minorHAnsi" w:hAnsiTheme="minorHAnsi" w:cstheme="minorHAnsi"/>
          <w:color w:val="auto"/>
          <w:sz w:val="22"/>
          <w:szCs w:val="22"/>
        </w:rPr>
        <w:t>emu</w:t>
      </w:r>
      <w:r w:rsidRPr="00730E31">
        <w:rPr>
          <w:rFonts w:asciiTheme="minorHAnsi" w:hAnsiTheme="minorHAnsi" w:cstheme="minorHAnsi"/>
          <w:color w:val="auto"/>
          <w:sz w:val="22"/>
          <w:szCs w:val="22"/>
        </w:rPr>
        <w:t xml:space="preserve"> nieodwołalnej zgody na dokonywanie przez Zamawiając</w:t>
      </w:r>
      <w:r w:rsidR="00727196" w:rsidRPr="00730E31">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dowolnych zmian w utworach, do których Zamawiający nabył autorskie prawa majątkowe na podstawie Umowy. </w:t>
      </w:r>
    </w:p>
    <w:p w14:paraId="00196E55" w14:textId="6F7BAD5B" w:rsidR="00376098" w:rsidRPr="00730E31" w:rsidRDefault="00376098" w:rsidP="00A17362">
      <w:pPr>
        <w:pStyle w:val="NormalnyWeb"/>
        <w:numPr>
          <w:ilvl w:val="1"/>
          <w:numId w:val="55"/>
        </w:numPr>
        <w:shd w:val="clear" w:color="auto" w:fill="FFFFFF"/>
        <w:spacing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Z chwilą podpisania Protokołu </w:t>
      </w:r>
      <w:r w:rsidR="00727196" w:rsidRPr="00730E31">
        <w:rPr>
          <w:rFonts w:asciiTheme="minorHAnsi" w:hAnsiTheme="minorHAnsi" w:cstheme="minorHAnsi"/>
          <w:color w:val="auto"/>
          <w:sz w:val="22"/>
          <w:szCs w:val="22"/>
        </w:rPr>
        <w:t>Odbioru Częściowego (Etapu) Wdrożenia, w ramach których wykonane zostały utwory dedykowane</w:t>
      </w:r>
      <w:r w:rsidRPr="00730E31">
        <w:rPr>
          <w:rFonts w:asciiTheme="minorHAnsi" w:hAnsiTheme="minorHAnsi" w:cstheme="minorHAnsi"/>
          <w:color w:val="auto"/>
          <w:sz w:val="22"/>
          <w:szCs w:val="22"/>
        </w:rPr>
        <w:t xml:space="preserve">, Zamawiający nabywa własność wszystkich egzemplarzy </w:t>
      </w:r>
      <w:r w:rsidR="00727196" w:rsidRPr="00730E31">
        <w:rPr>
          <w:rFonts w:asciiTheme="minorHAnsi" w:hAnsiTheme="minorHAnsi" w:cstheme="minorHAnsi"/>
          <w:color w:val="auto"/>
          <w:sz w:val="22"/>
          <w:szCs w:val="22"/>
        </w:rPr>
        <w:t>utworów</w:t>
      </w:r>
      <w:r w:rsidRPr="00730E31">
        <w:rPr>
          <w:rFonts w:asciiTheme="minorHAnsi" w:hAnsiTheme="minorHAnsi" w:cstheme="minorHAnsi"/>
          <w:color w:val="auto"/>
          <w:sz w:val="22"/>
          <w:szCs w:val="22"/>
        </w:rPr>
        <w:t xml:space="preserve"> dedykowan</w:t>
      </w:r>
      <w:r w:rsidR="00727196" w:rsidRPr="00730E31">
        <w:rPr>
          <w:rFonts w:asciiTheme="minorHAnsi" w:hAnsiTheme="minorHAnsi" w:cstheme="minorHAnsi"/>
          <w:color w:val="auto"/>
          <w:sz w:val="22"/>
          <w:szCs w:val="22"/>
        </w:rPr>
        <w:t>ych</w:t>
      </w:r>
      <w:r w:rsidRPr="00730E31">
        <w:rPr>
          <w:rFonts w:asciiTheme="minorHAnsi" w:hAnsiTheme="minorHAnsi" w:cstheme="minorHAnsi"/>
          <w:color w:val="auto"/>
          <w:sz w:val="22"/>
          <w:szCs w:val="22"/>
        </w:rPr>
        <w:t>.</w:t>
      </w:r>
    </w:p>
    <w:p w14:paraId="0B474433" w14:textId="09869FE7" w:rsidR="004B242A" w:rsidRPr="00730E31" w:rsidRDefault="004B242A" w:rsidP="006A1A6C">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4" w:name="_Hlk203754342"/>
      <w:r w:rsidRPr="00730E31">
        <w:rPr>
          <w:rStyle w:val="Pogrubienie"/>
          <w:rFonts w:asciiTheme="minorHAnsi" w:hAnsiTheme="minorHAnsi" w:cstheme="minorHAnsi"/>
          <w:color w:val="auto"/>
          <w:sz w:val="22"/>
          <w:szCs w:val="22"/>
        </w:rPr>
        <w:t>§</w:t>
      </w:r>
      <w:r w:rsidR="00376098" w:rsidRPr="00730E31">
        <w:rPr>
          <w:rStyle w:val="Pogrubienie"/>
          <w:rFonts w:asciiTheme="minorHAnsi" w:hAnsiTheme="minorHAnsi" w:cstheme="minorHAnsi"/>
          <w:color w:val="auto"/>
          <w:sz w:val="22"/>
          <w:szCs w:val="22"/>
        </w:rPr>
        <w:t>7</w:t>
      </w:r>
    </w:p>
    <w:p w14:paraId="4FC63421" w14:textId="4919CCB3" w:rsidR="00E45D11" w:rsidRPr="00730E31" w:rsidRDefault="00E45D11" w:rsidP="006A1A6C">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REALIZACJA </w:t>
      </w:r>
      <w:r w:rsidR="00CD77ED">
        <w:rPr>
          <w:rStyle w:val="Pogrubienie"/>
          <w:rFonts w:asciiTheme="minorHAnsi" w:hAnsiTheme="minorHAnsi" w:cstheme="minorHAnsi"/>
          <w:color w:val="auto"/>
          <w:sz w:val="22"/>
          <w:szCs w:val="22"/>
        </w:rPr>
        <w:t xml:space="preserve">WDROŻENIA </w:t>
      </w:r>
      <w:r w:rsidRPr="00730E31">
        <w:rPr>
          <w:rStyle w:val="Pogrubienie"/>
          <w:rFonts w:asciiTheme="minorHAnsi" w:hAnsiTheme="minorHAnsi" w:cstheme="minorHAnsi"/>
          <w:color w:val="auto"/>
          <w:sz w:val="22"/>
          <w:szCs w:val="22"/>
        </w:rPr>
        <w:t xml:space="preserve">I ODBIÓR </w:t>
      </w:r>
      <w:r w:rsidR="00CD77ED">
        <w:rPr>
          <w:rStyle w:val="Pogrubienie"/>
          <w:rFonts w:asciiTheme="minorHAnsi" w:hAnsiTheme="minorHAnsi" w:cstheme="minorHAnsi"/>
          <w:color w:val="auto"/>
          <w:sz w:val="22"/>
          <w:szCs w:val="22"/>
        </w:rPr>
        <w:t>PRZEDMIOTU UMOWY</w:t>
      </w:r>
    </w:p>
    <w:bookmarkEnd w:id="4"/>
    <w:p w14:paraId="040BE4EE" w14:textId="78B73B13" w:rsidR="005D7B29" w:rsidRPr="005D7B29" w:rsidRDefault="005D7B29" w:rsidP="00A17362">
      <w:pPr>
        <w:pStyle w:val="NormalnyWeb"/>
        <w:keepNext/>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HAnsi"/>
          <w:bCs/>
          <w:color w:val="auto"/>
          <w:sz w:val="22"/>
          <w:szCs w:val="22"/>
        </w:rPr>
      </w:pPr>
      <w:r w:rsidRPr="00A17362">
        <w:rPr>
          <w:rFonts w:asciiTheme="minorHAnsi" w:hAnsiTheme="minorHAnsi" w:cstheme="minorHAnsi"/>
          <w:bCs/>
          <w:color w:val="auto"/>
          <w:sz w:val="22"/>
          <w:szCs w:val="22"/>
        </w:rPr>
        <w:t xml:space="preserve">Podstawą realizacji Wdrożenia jest </w:t>
      </w:r>
      <w:r>
        <w:rPr>
          <w:rFonts w:asciiTheme="minorHAnsi" w:hAnsiTheme="minorHAnsi" w:cstheme="minorHAnsi"/>
          <w:bCs/>
          <w:color w:val="auto"/>
          <w:sz w:val="22"/>
          <w:szCs w:val="22"/>
        </w:rPr>
        <w:t>DAP i Harmonogram</w:t>
      </w:r>
      <w:r w:rsidRPr="00A17362">
        <w:rPr>
          <w:rFonts w:asciiTheme="minorHAnsi" w:hAnsiTheme="minorHAnsi" w:cstheme="minorHAnsi"/>
          <w:bCs/>
          <w:color w:val="auto"/>
          <w:sz w:val="22"/>
          <w:szCs w:val="22"/>
        </w:rPr>
        <w:t>.</w:t>
      </w:r>
    </w:p>
    <w:p w14:paraId="1C4CFBDA" w14:textId="1F6DB811" w:rsidR="00300A88" w:rsidRPr="00730E31" w:rsidRDefault="004A659E" w:rsidP="00A17362">
      <w:pPr>
        <w:pStyle w:val="NormalnyWeb"/>
        <w:keepNext/>
        <w:numPr>
          <w:ilvl w:val="0"/>
          <w:numId w:val="6"/>
        </w:numPr>
        <w:shd w:val="clear" w:color="auto" w:fill="FFFFFF" w:themeFill="background1"/>
        <w:spacing w:beforeAutospacing="0" w:after="0" w:afterAutospacing="0" w:line="276" w:lineRule="auto"/>
        <w:ind w:left="426" w:hanging="426"/>
        <w:jc w:val="both"/>
        <w:rPr>
          <w:rFonts w:asciiTheme="minorHAnsi" w:hAnsiTheme="minorHAnsi" w:cstheme="minorHAnsi"/>
          <w:b/>
          <w:color w:val="auto"/>
          <w:sz w:val="22"/>
          <w:szCs w:val="22"/>
        </w:rPr>
      </w:pPr>
      <w:r w:rsidRPr="00300A88">
        <w:rPr>
          <w:rFonts w:asciiTheme="minorHAnsi" w:hAnsiTheme="minorHAnsi" w:cstheme="minorHAnsi"/>
          <w:color w:val="auto"/>
          <w:sz w:val="22"/>
          <w:szCs w:val="22"/>
        </w:rPr>
        <w:t>Wdrożenie</w:t>
      </w:r>
      <w:r w:rsidR="005D7B29" w:rsidRPr="00300A88">
        <w:rPr>
          <w:rFonts w:asciiTheme="minorHAnsi" w:hAnsiTheme="minorHAnsi" w:cstheme="minorHAnsi"/>
          <w:color w:val="auto"/>
          <w:sz w:val="22"/>
          <w:szCs w:val="22"/>
        </w:rPr>
        <w:t xml:space="preserve"> </w:t>
      </w:r>
      <w:r w:rsidR="00E45D11" w:rsidRPr="00300A88">
        <w:rPr>
          <w:rFonts w:asciiTheme="minorHAnsi" w:hAnsiTheme="minorHAnsi" w:cstheme="minorHAnsi"/>
          <w:color w:val="auto"/>
          <w:sz w:val="22"/>
          <w:szCs w:val="22"/>
        </w:rPr>
        <w:t>odbywać się będ</w:t>
      </w:r>
      <w:r w:rsidR="00511354" w:rsidRPr="00300A88">
        <w:rPr>
          <w:rFonts w:asciiTheme="minorHAnsi" w:hAnsiTheme="minorHAnsi" w:cstheme="minorHAnsi"/>
          <w:color w:val="auto"/>
          <w:sz w:val="22"/>
          <w:szCs w:val="22"/>
        </w:rPr>
        <w:t>zie</w:t>
      </w:r>
      <w:r w:rsidR="00300A88">
        <w:rPr>
          <w:rFonts w:asciiTheme="minorHAnsi" w:hAnsiTheme="minorHAnsi" w:cstheme="minorHAnsi"/>
          <w:color w:val="auto"/>
          <w:sz w:val="22"/>
          <w:szCs w:val="22"/>
        </w:rPr>
        <w:t xml:space="preserve"> </w:t>
      </w:r>
      <w:r w:rsidR="00E45D11" w:rsidRPr="00300A88">
        <w:rPr>
          <w:rFonts w:asciiTheme="minorHAnsi" w:hAnsiTheme="minorHAnsi" w:cstheme="minorHAnsi"/>
          <w:color w:val="auto"/>
          <w:sz w:val="22"/>
          <w:szCs w:val="22"/>
        </w:rPr>
        <w:t>w pomieszczeniach Zamawiającego</w:t>
      </w:r>
      <w:r w:rsidR="00300A88" w:rsidRPr="00300A88">
        <w:rPr>
          <w:rFonts w:asciiTheme="minorHAnsi" w:hAnsiTheme="minorHAnsi" w:cstheme="minorHAnsi"/>
          <w:color w:val="auto"/>
          <w:sz w:val="22"/>
          <w:szCs w:val="22"/>
        </w:rPr>
        <w:t xml:space="preserve"> </w:t>
      </w:r>
      <w:r w:rsidR="00300A88">
        <w:rPr>
          <w:rFonts w:asciiTheme="minorHAnsi" w:hAnsiTheme="minorHAnsi" w:cstheme="minorHAnsi"/>
          <w:color w:val="auto"/>
          <w:sz w:val="22"/>
          <w:szCs w:val="22"/>
        </w:rPr>
        <w:t>(z</w:t>
      </w:r>
      <w:r w:rsidR="00300A88">
        <w:rPr>
          <w:rFonts w:asciiTheme="minorHAnsi" w:hAnsiTheme="minorHAnsi" w:cstheme="minorBidi"/>
          <w:color w:val="auto"/>
          <w:sz w:val="22"/>
          <w:szCs w:val="22"/>
        </w:rPr>
        <w:t>akłada się nie więcej niż 5 wizyt) lub</w:t>
      </w:r>
      <w:r w:rsidR="00300A88" w:rsidRPr="00300A88">
        <w:rPr>
          <w:rFonts w:asciiTheme="minorHAnsi" w:hAnsiTheme="minorHAnsi" w:cstheme="minorHAnsi"/>
          <w:color w:val="auto"/>
          <w:sz w:val="22"/>
          <w:szCs w:val="22"/>
        </w:rPr>
        <w:t xml:space="preserve"> w formie zdalnej</w:t>
      </w:r>
      <w:r w:rsidR="00E45D11" w:rsidRPr="00300A88">
        <w:rPr>
          <w:rFonts w:asciiTheme="minorHAnsi" w:hAnsiTheme="minorHAnsi" w:cstheme="minorHAnsi"/>
          <w:color w:val="auto"/>
          <w:sz w:val="22"/>
          <w:szCs w:val="22"/>
        </w:rPr>
        <w:t xml:space="preserve">. </w:t>
      </w:r>
    </w:p>
    <w:p w14:paraId="79E88C0C" w14:textId="002352CF" w:rsidR="00E45D11" w:rsidRPr="00730E31" w:rsidRDefault="00300A88" w:rsidP="00A17362">
      <w:pPr>
        <w:pStyle w:val="NormalnyWeb"/>
        <w:keepNext/>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Pr>
          <w:rFonts w:asciiTheme="minorHAnsi" w:hAnsiTheme="minorHAnsi" w:cstheme="minorBidi"/>
          <w:color w:val="auto"/>
          <w:sz w:val="22"/>
          <w:szCs w:val="22"/>
        </w:rPr>
        <w:t>Realizacja Wdrożenia w formie zdalnej odbywać się będzie poprzez z</w:t>
      </w:r>
      <w:r w:rsidR="001D43F7" w:rsidRPr="00730E31">
        <w:rPr>
          <w:rFonts w:asciiTheme="minorHAnsi" w:hAnsiTheme="minorHAnsi" w:cstheme="minorBidi"/>
          <w:color w:val="auto"/>
          <w:sz w:val="22"/>
          <w:szCs w:val="22"/>
        </w:rPr>
        <w:t xml:space="preserve">dalny dostęp zapewniony </w:t>
      </w:r>
      <w:r w:rsidR="079C3F44" w:rsidRPr="00730E31">
        <w:rPr>
          <w:rFonts w:asciiTheme="minorHAnsi" w:hAnsiTheme="minorHAnsi" w:cstheme="minorBidi"/>
          <w:color w:val="auto"/>
          <w:sz w:val="22"/>
          <w:szCs w:val="22"/>
        </w:rPr>
        <w:t xml:space="preserve">zgodnie z zasadami </w:t>
      </w:r>
      <w:r w:rsidR="7F05CCDD" w:rsidRPr="00730E31">
        <w:rPr>
          <w:rFonts w:asciiTheme="minorHAnsi" w:hAnsiTheme="minorHAnsi" w:cstheme="minorBidi"/>
          <w:color w:val="auto"/>
          <w:sz w:val="22"/>
          <w:szCs w:val="22"/>
        </w:rPr>
        <w:t>udzielania zdalnego dostępu do zasobów Zamawiającego określon</w:t>
      </w:r>
      <w:r w:rsidR="7C09660D" w:rsidRPr="00730E31">
        <w:rPr>
          <w:rFonts w:asciiTheme="minorHAnsi" w:hAnsiTheme="minorHAnsi" w:cstheme="minorBidi"/>
          <w:color w:val="auto"/>
          <w:sz w:val="22"/>
          <w:szCs w:val="22"/>
        </w:rPr>
        <w:t>ymi</w:t>
      </w:r>
      <w:r w:rsidR="7F05CCDD" w:rsidRPr="00730E31">
        <w:rPr>
          <w:rFonts w:asciiTheme="minorHAnsi" w:hAnsiTheme="minorHAnsi" w:cstheme="minorBidi"/>
          <w:color w:val="auto"/>
          <w:sz w:val="22"/>
          <w:szCs w:val="22"/>
        </w:rPr>
        <w:t xml:space="preserve"> w Dodatku nr </w:t>
      </w:r>
      <w:r w:rsidR="1F899BDD" w:rsidRPr="00730E31">
        <w:rPr>
          <w:rFonts w:asciiTheme="minorHAnsi" w:hAnsiTheme="minorHAnsi" w:cstheme="minorBidi"/>
          <w:color w:val="auto"/>
          <w:sz w:val="22"/>
          <w:szCs w:val="22"/>
        </w:rPr>
        <w:t xml:space="preserve">1 </w:t>
      </w:r>
      <w:r w:rsidR="7F05CCDD" w:rsidRPr="00730E31">
        <w:rPr>
          <w:rFonts w:asciiTheme="minorHAnsi" w:hAnsiTheme="minorHAnsi" w:cstheme="minorBidi"/>
          <w:color w:val="auto"/>
          <w:sz w:val="22"/>
          <w:szCs w:val="22"/>
        </w:rPr>
        <w:t>do Zał</w:t>
      </w:r>
      <w:r w:rsidR="49527EF7" w:rsidRPr="00730E31">
        <w:rPr>
          <w:rFonts w:asciiTheme="minorHAnsi" w:hAnsiTheme="minorHAnsi" w:cstheme="minorBidi"/>
          <w:color w:val="auto"/>
          <w:sz w:val="22"/>
          <w:szCs w:val="22"/>
        </w:rPr>
        <w:t>ą</w:t>
      </w:r>
      <w:r w:rsidR="7F05CCDD" w:rsidRPr="00730E31">
        <w:rPr>
          <w:rFonts w:asciiTheme="minorHAnsi" w:hAnsiTheme="minorHAnsi" w:cstheme="minorBidi"/>
          <w:color w:val="auto"/>
          <w:sz w:val="22"/>
          <w:szCs w:val="22"/>
        </w:rPr>
        <w:t>cznika nr 3.</w:t>
      </w:r>
    </w:p>
    <w:p w14:paraId="2D646486" w14:textId="05FA0C85" w:rsidR="00300A88" w:rsidRPr="00300A88" w:rsidRDefault="00E45D11" w:rsidP="00A17362">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Bidi"/>
          <w:color w:val="auto"/>
          <w:sz w:val="22"/>
          <w:szCs w:val="22"/>
        </w:rPr>
        <w:t>Wykonawca powiad</w:t>
      </w:r>
      <w:r w:rsidR="00300A88">
        <w:rPr>
          <w:rFonts w:asciiTheme="minorHAnsi" w:hAnsiTheme="minorHAnsi" w:cstheme="minorBidi"/>
          <w:color w:val="auto"/>
          <w:sz w:val="22"/>
          <w:szCs w:val="22"/>
        </w:rPr>
        <w:t>o</w:t>
      </w:r>
      <w:r w:rsidRPr="00730E31">
        <w:rPr>
          <w:rFonts w:asciiTheme="minorHAnsi" w:hAnsiTheme="minorHAnsi" w:cstheme="minorBidi"/>
          <w:color w:val="auto"/>
          <w:sz w:val="22"/>
          <w:szCs w:val="22"/>
        </w:rPr>
        <w:t xml:space="preserve">mi Zamawiającego o zakończeniu Wdrożenia wyznaczając jednocześnie termin dokonania Odbioru </w:t>
      </w:r>
      <w:r w:rsidR="004A659E" w:rsidRPr="00730E31">
        <w:rPr>
          <w:rFonts w:asciiTheme="minorHAnsi" w:hAnsiTheme="minorHAnsi" w:cstheme="minorBidi"/>
          <w:color w:val="auto"/>
          <w:sz w:val="22"/>
          <w:szCs w:val="22"/>
        </w:rPr>
        <w:t>Wdrożenia</w:t>
      </w:r>
      <w:r w:rsidRPr="00730E31">
        <w:rPr>
          <w:rFonts w:asciiTheme="minorHAnsi" w:hAnsiTheme="minorHAnsi" w:cstheme="minorBidi"/>
          <w:color w:val="auto"/>
          <w:sz w:val="22"/>
          <w:szCs w:val="22"/>
        </w:rPr>
        <w:t>.</w:t>
      </w:r>
    </w:p>
    <w:p w14:paraId="13505371" w14:textId="6DD10F97" w:rsidR="0EDFFA50" w:rsidRDefault="00E45D11" w:rsidP="00A17362">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Bidi"/>
          <w:color w:val="auto"/>
          <w:sz w:val="22"/>
          <w:szCs w:val="22"/>
        </w:rPr>
        <w:t xml:space="preserve">Odbiór </w:t>
      </w:r>
      <w:r w:rsidR="00FA1022" w:rsidRPr="00730E31">
        <w:rPr>
          <w:rFonts w:asciiTheme="minorHAnsi" w:hAnsiTheme="minorHAnsi" w:cstheme="minorBidi"/>
          <w:color w:val="auto"/>
          <w:sz w:val="22"/>
          <w:szCs w:val="22"/>
        </w:rPr>
        <w:t xml:space="preserve">Wdrożenia </w:t>
      </w:r>
      <w:r w:rsidRPr="00730E31">
        <w:rPr>
          <w:rFonts w:asciiTheme="minorHAnsi" w:hAnsiTheme="minorHAnsi" w:cstheme="minorBidi"/>
          <w:color w:val="auto"/>
          <w:sz w:val="22"/>
          <w:szCs w:val="22"/>
        </w:rPr>
        <w:t xml:space="preserve">polega na sprawdzeniu, czy </w:t>
      </w:r>
      <w:r w:rsidR="00300A88">
        <w:rPr>
          <w:rFonts w:asciiTheme="minorHAnsi" w:hAnsiTheme="minorHAnsi" w:cstheme="minorBidi"/>
          <w:color w:val="auto"/>
          <w:sz w:val="22"/>
          <w:szCs w:val="22"/>
        </w:rPr>
        <w:t>Wdrożenie zostało wykonane zgodnie z Umową</w:t>
      </w:r>
      <w:r w:rsidR="7BFD59E2" w:rsidRPr="00730E31">
        <w:rPr>
          <w:rFonts w:asciiTheme="minorHAnsi" w:hAnsiTheme="minorHAnsi" w:cstheme="minorHAnsi"/>
          <w:color w:val="auto"/>
          <w:sz w:val="22"/>
          <w:szCs w:val="22"/>
        </w:rPr>
        <w:t>.</w:t>
      </w:r>
      <w:r w:rsidR="006D2B6E">
        <w:rPr>
          <w:rFonts w:asciiTheme="minorHAnsi" w:hAnsiTheme="minorHAnsi" w:cstheme="minorHAnsi"/>
          <w:color w:val="auto"/>
          <w:sz w:val="22"/>
          <w:szCs w:val="22"/>
        </w:rPr>
        <w:t xml:space="preserve"> Wdrożenie uznane będzie za wykonane zgodnie z Umową w sytuacji, gdy </w:t>
      </w:r>
      <w:r w:rsidR="006D1F8D" w:rsidRPr="00730E31">
        <w:rPr>
          <w:rFonts w:asciiTheme="minorHAnsi" w:hAnsiTheme="minorHAnsi" w:cstheme="minorBidi"/>
          <w:color w:val="auto"/>
          <w:sz w:val="22"/>
          <w:szCs w:val="22"/>
        </w:rPr>
        <w:t xml:space="preserve">wyniki testów przeprowadzonych </w:t>
      </w:r>
      <w:r w:rsidR="00300A88">
        <w:rPr>
          <w:rFonts w:asciiTheme="minorHAnsi" w:hAnsiTheme="minorHAnsi" w:cstheme="minorBidi"/>
          <w:color w:val="auto"/>
          <w:sz w:val="22"/>
          <w:szCs w:val="22"/>
        </w:rPr>
        <w:t>zgodnie z Planem testów</w:t>
      </w:r>
      <w:r w:rsidR="006D2B6E">
        <w:rPr>
          <w:rFonts w:asciiTheme="minorHAnsi" w:hAnsiTheme="minorHAnsi" w:cstheme="minorBidi"/>
          <w:color w:val="auto"/>
          <w:sz w:val="22"/>
          <w:szCs w:val="22"/>
        </w:rPr>
        <w:t xml:space="preserve"> będą pozytywne</w:t>
      </w:r>
      <w:r w:rsidR="006D1F8D" w:rsidRPr="00730E31">
        <w:rPr>
          <w:rFonts w:asciiTheme="minorHAnsi" w:hAnsiTheme="minorHAnsi" w:cstheme="minorBidi"/>
          <w:color w:val="auto"/>
          <w:sz w:val="22"/>
          <w:szCs w:val="22"/>
        </w:rPr>
        <w:t>.</w:t>
      </w:r>
      <w:r w:rsidR="006D2B6E">
        <w:rPr>
          <w:rFonts w:asciiTheme="minorHAnsi" w:hAnsiTheme="minorHAnsi" w:cstheme="minorBidi"/>
          <w:color w:val="auto"/>
          <w:sz w:val="22"/>
          <w:szCs w:val="22"/>
        </w:rPr>
        <w:t xml:space="preserve"> </w:t>
      </w:r>
    </w:p>
    <w:p w14:paraId="684A4404" w14:textId="3521F91E" w:rsidR="00EF20AB" w:rsidRPr="006514C8" w:rsidRDefault="7F8D716B" w:rsidP="4B0A9DEE">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Bidi"/>
          <w:color w:val="auto"/>
          <w:sz w:val="22"/>
          <w:szCs w:val="22"/>
        </w:rPr>
      </w:pPr>
      <w:r w:rsidRPr="4B0A9DEE">
        <w:rPr>
          <w:rFonts w:asciiTheme="minorHAnsi" w:hAnsiTheme="minorHAnsi" w:cstheme="minorBidi"/>
          <w:color w:val="auto"/>
          <w:sz w:val="22"/>
          <w:szCs w:val="22"/>
        </w:rPr>
        <w:t xml:space="preserve">W </w:t>
      </w:r>
      <w:r w:rsidR="1C239FC9" w:rsidRPr="4B0A9DEE">
        <w:rPr>
          <w:rFonts w:asciiTheme="minorHAnsi" w:hAnsiTheme="minorHAnsi" w:cstheme="minorBidi"/>
          <w:color w:val="auto"/>
          <w:sz w:val="22"/>
          <w:szCs w:val="22"/>
        </w:rPr>
        <w:t xml:space="preserve">przypadku niedostępności </w:t>
      </w:r>
      <w:r w:rsidR="43A1B8DB" w:rsidRPr="4B0A9DEE">
        <w:rPr>
          <w:rFonts w:asciiTheme="minorHAnsi" w:hAnsiTheme="minorHAnsi" w:cstheme="minorBidi"/>
          <w:color w:val="auto"/>
          <w:sz w:val="22"/>
          <w:szCs w:val="22"/>
        </w:rPr>
        <w:t xml:space="preserve">wymaganych </w:t>
      </w:r>
      <w:r w:rsidR="1C239FC9" w:rsidRPr="4B0A9DEE">
        <w:rPr>
          <w:rFonts w:asciiTheme="minorHAnsi" w:hAnsiTheme="minorHAnsi" w:cstheme="minorBidi"/>
          <w:color w:val="auto"/>
          <w:sz w:val="22"/>
          <w:szCs w:val="22"/>
        </w:rPr>
        <w:t xml:space="preserve">do testów systemów podmiotów trzecich, w szczególności </w:t>
      </w:r>
      <w:bookmarkStart w:id="5" w:name="_Int_dx00HWhJ"/>
      <w:r w:rsidR="1C239FC9" w:rsidRPr="4B0A9DEE">
        <w:rPr>
          <w:rFonts w:asciiTheme="minorHAnsi" w:hAnsiTheme="minorHAnsi" w:cstheme="minorBidi"/>
          <w:color w:val="auto"/>
          <w:sz w:val="22"/>
          <w:szCs w:val="22"/>
        </w:rPr>
        <w:t>systemów</w:t>
      </w:r>
      <w:bookmarkEnd w:id="5"/>
      <w:r w:rsidR="1C239FC9" w:rsidRPr="4B0A9DEE">
        <w:rPr>
          <w:rFonts w:asciiTheme="minorHAnsi" w:hAnsiTheme="minorHAnsi" w:cstheme="minorBidi"/>
          <w:color w:val="auto"/>
          <w:sz w:val="22"/>
          <w:szCs w:val="22"/>
        </w:rPr>
        <w:t xml:space="preserve"> za których przygotowanie i funkcjonowanie </w:t>
      </w:r>
      <w:bookmarkStart w:id="6" w:name="_Int_Klmc2CZm"/>
      <w:r w:rsidR="1C239FC9" w:rsidRPr="4B0A9DEE">
        <w:rPr>
          <w:rFonts w:asciiTheme="minorHAnsi" w:hAnsiTheme="minorHAnsi" w:cstheme="minorBidi"/>
          <w:color w:val="auto"/>
          <w:sz w:val="22"/>
          <w:szCs w:val="22"/>
        </w:rPr>
        <w:t>odpowiada</w:t>
      </w:r>
      <w:bookmarkEnd w:id="6"/>
      <w:r w:rsidR="1C239FC9" w:rsidRPr="4B0A9DEE">
        <w:rPr>
          <w:rFonts w:asciiTheme="minorHAnsi" w:hAnsiTheme="minorHAnsi" w:cstheme="minorBidi"/>
          <w:color w:val="auto"/>
          <w:sz w:val="22"/>
          <w:szCs w:val="22"/>
        </w:rPr>
        <w:t xml:space="preserve"> Centrum e-Zdrowia, </w:t>
      </w:r>
      <w:r w:rsidRPr="4B0A9DEE">
        <w:rPr>
          <w:rFonts w:asciiTheme="minorHAnsi" w:hAnsiTheme="minorHAnsi" w:cstheme="minorBidi"/>
          <w:color w:val="auto"/>
          <w:sz w:val="22"/>
          <w:szCs w:val="22"/>
        </w:rPr>
        <w:t xml:space="preserve">Zamawiający dokona Odbioru </w:t>
      </w:r>
      <w:r w:rsidR="097AE62B" w:rsidRPr="4B0A9DEE">
        <w:rPr>
          <w:rFonts w:asciiTheme="minorHAnsi" w:hAnsiTheme="minorHAnsi" w:cstheme="minorBidi"/>
          <w:color w:val="auto"/>
          <w:sz w:val="22"/>
          <w:szCs w:val="22"/>
        </w:rPr>
        <w:t xml:space="preserve">Wdrożenia </w:t>
      </w:r>
      <w:r w:rsidRPr="4B0A9DEE">
        <w:rPr>
          <w:rFonts w:asciiTheme="minorHAnsi" w:hAnsiTheme="minorHAnsi" w:cstheme="minorBidi"/>
          <w:color w:val="auto"/>
          <w:sz w:val="22"/>
          <w:szCs w:val="22"/>
        </w:rPr>
        <w:t xml:space="preserve">w oparciu o testy przeprowadzone na środowisku testowym Wykonawcy oraz prezentację działania rozwiązania w tym zakresie. Po udostępnieniu </w:t>
      </w:r>
      <w:r w:rsidR="43A1B8DB" w:rsidRPr="4B0A9DEE">
        <w:rPr>
          <w:rFonts w:asciiTheme="minorHAnsi" w:hAnsiTheme="minorHAnsi" w:cstheme="minorBidi"/>
          <w:color w:val="auto"/>
          <w:sz w:val="22"/>
          <w:szCs w:val="22"/>
        </w:rPr>
        <w:t>systemów</w:t>
      </w:r>
      <w:r w:rsidRPr="4B0A9DEE">
        <w:rPr>
          <w:rFonts w:asciiTheme="minorHAnsi" w:hAnsiTheme="minorHAnsi" w:cstheme="minorBidi"/>
          <w:color w:val="auto"/>
          <w:sz w:val="22"/>
          <w:szCs w:val="22"/>
        </w:rPr>
        <w:t xml:space="preserve"> przez </w:t>
      </w:r>
      <w:r w:rsidR="097AE62B" w:rsidRPr="4B0A9DEE">
        <w:rPr>
          <w:rFonts w:asciiTheme="minorHAnsi" w:hAnsiTheme="minorHAnsi" w:cstheme="minorBidi"/>
          <w:color w:val="auto"/>
          <w:sz w:val="22"/>
          <w:szCs w:val="22"/>
        </w:rPr>
        <w:t xml:space="preserve">podmioty trzecie, w szczególności </w:t>
      </w:r>
      <w:r w:rsidRPr="4B0A9DEE">
        <w:rPr>
          <w:rFonts w:asciiTheme="minorHAnsi" w:hAnsiTheme="minorHAnsi" w:cstheme="minorBidi"/>
          <w:color w:val="auto"/>
          <w:sz w:val="22"/>
          <w:szCs w:val="22"/>
        </w:rPr>
        <w:t>Centrum e-Zdrowia, Wykonawca dokona powtórzenia testów w ramach Gwarancji oraz wprowadzi korekty</w:t>
      </w:r>
      <w:r w:rsidR="097AE62B" w:rsidRPr="4B0A9DEE">
        <w:rPr>
          <w:rFonts w:asciiTheme="minorHAnsi" w:hAnsiTheme="minorHAnsi" w:cstheme="minorBidi"/>
          <w:color w:val="auto"/>
          <w:sz w:val="22"/>
          <w:szCs w:val="22"/>
        </w:rPr>
        <w:t>, o ile okażą się konieczne.</w:t>
      </w:r>
    </w:p>
    <w:p w14:paraId="57D3A0A7" w14:textId="77777777" w:rsidR="005351DF" w:rsidRPr="005351DF" w:rsidRDefault="005351DF" w:rsidP="00A17362">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HAnsi"/>
          <w:color w:val="auto"/>
          <w:sz w:val="22"/>
          <w:szCs w:val="22"/>
        </w:rPr>
      </w:pPr>
      <w:r w:rsidRPr="005351DF">
        <w:rPr>
          <w:rFonts w:ascii="Calibri" w:hAnsi="Calibri" w:cs="Calibri"/>
          <w:color w:val="auto"/>
          <w:sz w:val="22"/>
          <w:szCs w:val="22"/>
        </w:rPr>
        <w:t>Zamawiający uzna przedmiot umowy za należycie wykonany i dokona jego odbioru na podstawie spełnienia wymagań określonych w Opisie Przedmiotu Zamówienia (OPZ), w tym wymagań wynikających z dokumentacji programowej przedsięwzięcia realizowanego w ramach komponentu KPO D1.1.2. Wykonanie poszczególnych Etapów Wdrożenia będzie każdorazowo potwierdzane Protokołem Odbioru Częściowego (Etapu) Wdrożenia, sporządzonym według wzoru stanowiącego Załącznik nr 6 do Umowy.</w:t>
      </w:r>
    </w:p>
    <w:p w14:paraId="34EA2AC6" w14:textId="0CCAB6CD" w:rsidR="006514C8" w:rsidRPr="004D453E" w:rsidRDefault="006514C8" w:rsidP="00A17362">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HAnsi"/>
          <w:color w:val="auto"/>
          <w:sz w:val="22"/>
          <w:szCs w:val="22"/>
        </w:rPr>
      </w:pPr>
      <w:r>
        <w:rPr>
          <w:rFonts w:asciiTheme="minorHAnsi" w:hAnsiTheme="minorHAnsi" w:cstheme="minorBidi"/>
          <w:color w:val="auto"/>
          <w:sz w:val="22"/>
          <w:szCs w:val="22"/>
        </w:rPr>
        <w:t>Pozytywne wyniki testów stanowią podstawę do dokonania Odbioru Wdrożenia.</w:t>
      </w:r>
    </w:p>
    <w:p w14:paraId="3440E569" w14:textId="71DDB849" w:rsidR="006514C8" w:rsidRPr="00A17362" w:rsidRDefault="006514C8" w:rsidP="00A17362">
      <w:pPr>
        <w:pStyle w:val="NormalnyWeb"/>
        <w:numPr>
          <w:ilvl w:val="0"/>
          <w:numId w:val="6"/>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Pr>
          <w:rFonts w:asciiTheme="minorHAnsi" w:hAnsiTheme="minorHAnsi" w:cstheme="minorHAnsi"/>
          <w:color w:val="auto"/>
          <w:sz w:val="22"/>
          <w:szCs w:val="22"/>
        </w:rPr>
        <w:t>Zamawiający może odmówić Odbioru Wdrożenia w przypadku stwierdzenia wad istotnych Wdrożenia, tj. wad uniemożliwiających użytkowanie Oprogramowania Aplikacyjnego.</w:t>
      </w:r>
    </w:p>
    <w:p w14:paraId="30681A37" w14:textId="2B853150" w:rsidR="006514C8" w:rsidRPr="00A17362" w:rsidRDefault="006514C8" w:rsidP="17374A42">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17374A42">
        <w:rPr>
          <w:rFonts w:asciiTheme="minorHAnsi" w:hAnsiTheme="minorHAnsi" w:cstheme="minorBidi"/>
          <w:color w:val="auto"/>
          <w:sz w:val="22"/>
          <w:szCs w:val="22"/>
        </w:rPr>
        <w:t xml:space="preserve">W razie stwierdzenia podczas Odbioru wad nieistotnych, tj. wad </w:t>
      </w:r>
      <w:r w:rsidR="56F1CC8C" w:rsidRPr="17374A42">
        <w:rPr>
          <w:rFonts w:asciiTheme="minorHAnsi" w:hAnsiTheme="minorHAnsi" w:cstheme="minorBidi"/>
          <w:color w:val="auto"/>
          <w:sz w:val="22"/>
          <w:szCs w:val="22"/>
        </w:rPr>
        <w:t>nieuniemożliwiających</w:t>
      </w:r>
      <w:r w:rsidRPr="17374A42">
        <w:rPr>
          <w:rFonts w:asciiTheme="minorHAnsi" w:hAnsiTheme="minorHAnsi" w:cstheme="minorBidi"/>
          <w:color w:val="auto"/>
          <w:sz w:val="22"/>
          <w:szCs w:val="22"/>
        </w:rPr>
        <w:t xml:space="preserve"> użytkowanie Oprogramowania Aplikacyjnego, Zamawiający dokona Odbioru Wdrożenia z jednoczesnym wskazaniem wad nieistotnych, które zostaną usunięte w ramach Gwarancji w terminie ustalonym przez strony.</w:t>
      </w:r>
    </w:p>
    <w:p w14:paraId="6C626B4C" w14:textId="516D8871" w:rsidR="006514C8" w:rsidRPr="00A17362" w:rsidRDefault="006514C8" w:rsidP="00A17362">
      <w:pPr>
        <w:pStyle w:val="NormalnyWeb"/>
        <w:numPr>
          <w:ilvl w:val="0"/>
          <w:numId w:val="6"/>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Pr>
          <w:rFonts w:asciiTheme="minorHAnsi" w:hAnsiTheme="minorHAnsi" w:cstheme="minorHAnsi"/>
          <w:color w:val="auto"/>
          <w:sz w:val="22"/>
          <w:szCs w:val="22"/>
        </w:rPr>
        <w:t xml:space="preserve">Odbiór Wdrożenia zostanie potwierdzony </w:t>
      </w:r>
      <w:r w:rsidRPr="00730E31">
        <w:rPr>
          <w:rFonts w:asciiTheme="minorHAnsi" w:hAnsiTheme="minorHAnsi" w:cstheme="minorHAnsi"/>
          <w:color w:val="auto"/>
          <w:sz w:val="22"/>
          <w:szCs w:val="22"/>
        </w:rPr>
        <w:t>Protokołem Odbioru Wdrożenia</w:t>
      </w:r>
      <w:r w:rsidR="00853E57">
        <w:rPr>
          <w:rFonts w:asciiTheme="minorHAnsi" w:hAnsiTheme="minorHAnsi" w:cstheme="minorHAnsi"/>
          <w:color w:val="auto"/>
          <w:sz w:val="22"/>
          <w:szCs w:val="22"/>
        </w:rPr>
        <w:t>.</w:t>
      </w:r>
      <w:r w:rsidR="001177E9">
        <w:rPr>
          <w:rFonts w:asciiTheme="minorHAnsi" w:hAnsiTheme="minorHAnsi" w:cstheme="minorHAnsi"/>
          <w:color w:val="auto"/>
          <w:sz w:val="22"/>
          <w:szCs w:val="22"/>
        </w:rPr>
        <w:t xml:space="preserve"> </w:t>
      </w:r>
    </w:p>
    <w:p w14:paraId="7C9F9D99" w14:textId="21FF336E" w:rsidR="00853E57" w:rsidRPr="00730E31" w:rsidRDefault="39826DF9" w:rsidP="502C9BD6">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4B0A9DEE">
        <w:rPr>
          <w:rFonts w:asciiTheme="minorHAnsi" w:hAnsiTheme="minorHAnsi" w:cstheme="minorBidi"/>
          <w:color w:val="auto"/>
          <w:sz w:val="22"/>
          <w:szCs w:val="22"/>
        </w:rPr>
        <w:t>Nieprzystąpienie przez Zamawiającego do procedury Odbioru Wdrożenia w wyznaczonym terminie stanowi dla Wykonawcy podstawę do dokonania Odbioru Jednostronnego, w tym jednostronnego sporządzenia i podpisania Protokołu Odbioru Jednostronnego.</w:t>
      </w:r>
    </w:p>
    <w:p w14:paraId="0671E382" w14:textId="31F40B07" w:rsidR="00853E57" w:rsidRPr="00A17362" w:rsidRDefault="6C1DB245" w:rsidP="502C9BD6">
      <w:pPr>
        <w:pStyle w:val="NormalnyWeb"/>
        <w:numPr>
          <w:ilvl w:val="0"/>
          <w:numId w:val="6"/>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4B0A9DEE">
        <w:rPr>
          <w:rFonts w:asciiTheme="minorHAnsi" w:hAnsiTheme="minorHAnsi" w:cstheme="minorBidi"/>
          <w:color w:val="auto"/>
          <w:sz w:val="22"/>
          <w:szCs w:val="22"/>
        </w:rPr>
        <w:t xml:space="preserve">W dniu Odbioru Wdrożenia Wykonawca dostarczy Zamawiającemu Dokumentację </w:t>
      </w:r>
      <w:bookmarkStart w:id="7" w:name="_Int_qDya3nUn"/>
      <w:r w:rsidR="02FEEC7D" w:rsidRPr="4B0A9DEE">
        <w:rPr>
          <w:rFonts w:asciiTheme="minorHAnsi" w:hAnsiTheme="minorHAnsi" w:cstheme="minorBidi"/>
          <w:color w:val="auto"/>
          <w:sz w:val="22"/>
          <w:szCs w:val="22"/>
        </w:rPr>
        <w:t xml:space="preserve">Powykonawczą </w:t>
      </w:r>
      <w:r w:rsidRPr="4B0A9DEE">
        <w:rPr>
          <w:rFonts w:asciiTheme="minorHAnsi" w:hAnsiTheme="minorHAnsi" w:cstheme="minorBidi"/>
          <w:color w:val="auto"/>
          <w:sz w:val="22"/>
          <w:szCs w:val="22"/>
        </w:rPr>
        <w:t xml:space="preserve"> i</w:t>
      </w:r>
      <w:bookmarkEnd w:id="7"/>
      <w:r w:rsidRPr="4B0A9DEE">
        <w:rPr>
          <w:rFonts w:asciiTheme="minorHAnsi" w:hAnsiTheme="minorHAnsi" w:cstheme="minorBidi"/>
          <w:color w:val="auto"/>
          <w:sz w:val="22"/>
          <w:szCs w:val="22"/>
        </w:rPr>
        <w:t xml:space="preserve"> certyfikaty licencyjne. </w:t>
      </w:r>
    </w:p>
    <w:p w14:paraId="3B4A40FC" w14:textId="691C86F2" w:rsidR="00CD77ED" w:rsidRPr="006514C8" w:rsidRDefault="00853E57" w:rsidP="00A17362">
      <w:pPr>
        <w:pStyle w:val="NormalnyWeb"/>
        <w:numPr>
          <w:ilvl w:val="0"/>
          <w:numId w:val="6"/>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Pr>
          <w:rFonts w:asciiTheme="minorHAnsi" w:hAnsiTheme="minorHAnsi" w:cstheme="minorHAnsi"/>
          <w:color w:val="auto"/>
          <w:sz w:val="22"/>
          <w:szCs w:val="22"/>
        </w:rPr>
        <w:t>Odbiór Wdrożenia, dostarczenie Dokumentacji Powykonawczej i certyfikatów licencyjnych stanowi podstawę do podpisana przez Strony Protokołu Odbioru Przedmiotu Umowy.</w:t>
      </w:r>
    </w:p>
    <w:p w14:paraId="3F2D74AA" w14:textId="77777777" w:rsidR="00E45D11" w:rsidRPr="00730E31" w:rsidRDefault="00E45D11"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8" w:name="_Hlk203754334"/>
    </w:p>
    <w:p w14:paraId="03E2E828" w14:textId="01B2C97F" w:rsidR="00E45D11" w:rsidRPr="00730E31" w:rsidRDefault="00E45D11" w:rsidP="003E197B">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w:t>
      </w:r>
      <w:r w:rsidR="00376098" w:rsidRPr="00730E31">
        <w:rPr>
          <w:rStyle w:val="Pogrubienie"/>
          <w:rFonts w:asciiTheme="minorHAnsi" w:hAnsiTheme="minorHAnsi" w:cstheme="minorHAnsi"/>
          <w:color w:val="auto"/>
          <w:sz w:val="22"/>
          <w:szCs w:val="22"/>
        </w:rPr>
        <w:t>8</w:t>
      </w:r>
    </w:p>
    <w:p w14:paraId="664E0375" w14:textId="3739002B" w:rsidR="00864A7C" w:rsidRPr="00730E31" w:rsidRDefault="00FC2EAD" w:rsidP="003E197B">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ZOBOWIĄZANIA </w:t>
      </w:r>
      <w:r w:rsidR="00853E57">
        <w:rPr>
          <w:rStyle w:val="Pogrubienie"/>
          <w:rFonts w:asciiTheme="minorHAnsi" w:hAnsiTheme="minorHAnsi" w:cstheme="minorHAnsi"/>
          <w:color w:val="auto"/>
          <w:sz w:val="22"/>
          <w:szCs w:val="22"/>
        </w:rPr>
        <w:t xml:space="preserve">I OŚWIADCZENIA </w:t>
      </w:r>
      <w:r w:rsidRPr="00730E31">
        <w:rPr>
          <w:rStyle w:val="Pogrubienie"/>
          <w:rFonts w:asciiTheme="minorHAnsi" w:hAnsiTheme="minorHAnsi" w:cstheme="minorHAnsi"/>
          <w:color w:val="auto"/>
          <w:sz w:val="22"/>
          <w:szCs w:val="22"/>
        </w:rPr>
        <w:t>STRON</w:t>
      </w:r>
    </w:p>
    <w:bookmarkEnd w:id="8"/>
    <w:p w14:paraId="37F1B522" w14:textId="22008A17" w:rsidR="00FC2EAD" w:rsidRPr="00730E31" w:rsidRDefault="00FC2EAD" w:rsidP="00A17362">
      <w:pPr>
        <w:pStyle w:val="NormalnyWeb"/>
        <w:numPr>
          <w:ilvl w:val="0"/>
          <w:numId w:val="12"/>
        </w:numPr>
        <w:shd w:val="clear" w:color="auto" w:fill="FFFFFF"/>
        <w:spacing w:beforeAutospacing="0" w:after="0" w:afterAutospacing="0" w:line="276" w:lineRule="auto"/>
        <w:jc w:val="both"/>
        <w:rPr>
          <w:rFonts w:asciiTheme="minorHAnsi" w:hAnsiTheme="minorHAnsi" w:cstheme="minorHAnsi"/>
          <w:bCs/>
          <w:color w:val="auto"/>
          <w:sz w:val="22"/>
          <w:szCs w:val="22"/>
        </w:rPr>
      </w:pPr>
      <w:r w:rsidRPr="00730E31">
        <w:rPr>
          <w:rFonts w:asciiTheme="minorHAnsi" w:hAnsiTheme="minorHAnsi" w:cstheme="minorHAnsi"/>
          <w:bCs/>
          <w:color w:val="auto"/>
          <w:sz w:val="22"/>
          <w:szCs w:val="22"/>
        </w:rPr>
        <w:t>Wykonawca zobowiązuje się wykonać Przedmiot Umowy z zachowaniem należytej profesjonalnej staranności i z uwzględnieniem standardów profesjonalnej obsługi projektów informatycznych.</w:t>
      </w:r>
    </w:p>
    <w:p w14:paraId="068B1DDB" w14:textId="1E362867" w:rsidR="00FC2EAD" w:rsidRPr="004A7C2E" w:rsidRDefault="00FC2EAD" w:rsidP="00A17362">
      <w:pPr>
        <w:pStyle w:val="NormalnyWeb"/>
        <w:numPr>
          <w:ilvl w:val="0"/>
          <w:numId w:val="12"/>
        </w:numPr>
        <w:shd w:val="clear" w:color="auto" w:fill="FFFFFF"/>
        <w:spacing w:beforeAutospacing="0" w:after="0" w:afterAutospacing="0" w:line="276" w:lineRule="auto"/>
        <w:jc w:val="both"/>
        <w:rPr>
          <w:rFonts w:asciiTheme="minorHAnsi" w:hAnsiTheme="minorHAnsi" w:cstheme="minorHAnsi"/>
          <w:bCs/>
          <w:color w:val="auto"/>
          <w:sz w:val="22"/>
          <w:szCs w:val="22"/>
        </w:rPr>
      </w:pPr>
      <w:r w:rsidRPr="00730E31">
        <w:rPr>
          <w:rFonts w:asciiTheme="minorHAnsi" w:hAnsiTheme="minorHAnsi" w:cstheme="minorHAnsi"/>
          <w:bCs/>
          <w:color w:val="auto"/>
          <w:sz w:val="22"/>
          <w:szCs w:val="22"/>
        </w:rPr>
        <w:t xml:space="preserve">Wykonawca oświadcza, że posiada niezbędną wiedzę, doświadczenie, potencjał techniczny i </w:t>
      </w:r>
      <w:r w:rsidRPr="004A7C2E">
        <w:rPr>
          <w:rFonts w:asciiTheme="minorHAnsi" w:hAnsiTheme="minorHAnsi" w:cstheme="minorHAnsi"/>
          <w:bCs/>
          <w:color w:val="auto"/>
          <w:sz w:val="22"/>
          <w:szCs w:val="22"/>
        </w:rPr>
        <w:t>ekonomiczny, a także odpowiednią liczbę personelu do realizacji Przedmiotu Umowy.</w:t>
      </w:r>
    </w:p>
    <w:p w14:paraId="7899E851" w14:textId="037AB7F0" w:rsidR="00853E57" w:rsidRPr="004A7C2E" w:rsidRDefault="39826DF9" w:rsidP="4B0A9DEE">
      <w:pPr>
        <w:pStyle w:val="NormalnyWeb"/>
        <w:numPr>
          <w:ilvl w:val="0"/>
          <w:numId w:val="12"/>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004A7C2E">
        <w:rPr>
          <w:rFonts w:asciiTheme="minorHAnsi" w:hAnsiTheme="minorHAnsi" w:cstheme="minorBidi"/>
          <w:color w:val="auto"/>
          <w:sz w:val="22"/>
          <w:szCs w:val="22"/>
        </w:rPr>
        <w:t xml:space="preserve">Wykonawca oświadcza, że na dzień zawarcia Umowy </w:t>
      </w:r>
      <w:r w:rsidR="5A37AFD3" w:rsidRPr="004A7C2E">
        <w:rPr>
          <w:rFonts w:asciiTheme="minorHAnsi" w:hAnsiTheme="minorHAnsi" w:cstheme="minorBidi"/>
          <w:color w:val="auto"/>
          <w:sz w:val="22"/>
          <w:szCs w:val="22"/>
        </w:rPr>
        <w:t>nie zamierza powierzyć wykonania części Przedmiotu Umowy podwykonawcom/</w:t>
      </w:r>
      <w:r w:rsidRPr="004A7C2E">
        <w:rPr>
          <w:rFonts w:asciiTheme="minorHAnsi" w:hAnsiTheme="minorHAnsi" w:cstheme="minorBidi"/>
          <w:color w:val="auto"/>
          <w:sz w:val="22"/>
          <w:szCs w:val="22"/>
        </w:rPr>
        <w:t xml:space="preserve">zamierza powierzyć wykonanie części Przedmiotu Umowy następującemu podwykonawcy: </w:t>
      </w:r>
    </w:p>
    <w:p w14:paraId="43726855" w14:textId="77777777" w:rsidR="00853E57" w:rsidRPr="004A7C2E" w:rsidRDefault="00853E57" w:rsidP="00853E57">
      <w:pPr>
        <w:pStyle w:val="NormalnyWeb"/>
        <w:shd w:val="clear" w:color="auto" w:fill="FFFFFF"/>
        <w:spacing w:beforeAutospacing="0" w:after="0" w:afterAutospacing="0" w:line="276" w:lineRule="auto"/>
        <w:ind w:left="425"/>
        <w:jc w:val="both"/>
        <w:rPr>
          <w:rFonts w:asciiTheme="minorHAnsi" w:hAnsiTheme="minorHAnsi" w:cstheme="minorHAnsi"/>
          <w:color w:val="auto"/>
          <w:sz w:val="22"/>
          <w:szCs w:val="22"/>
        </w:rPr>
      </w:pPr>
      <w:r w:rsidRPr="004A7C2E">
        <w:rPr>
          <w:rFonts w:asciiTheme="minorHAnsi" w:hAnsiTheme="minorHAnsi" w:cstheme="minorHAnsi"/>
          <w:color w:val="auto"/>
          <w:sz w:val="22"/>
          <w:szCs w:val="22"/>
        </w:rPr>
        <w:t>[NAZWA PODWYKONAWCY]</w:t>
      </w:r>
    </w:p>
    <w:p w14:paraId="171956EE" w14:textId="77777777" w:rsidR="00853E57" w:rsidRPr="004A7C2E" w:rsidRDefault="00853E57" w:rsidP="00853E57">
      <w:pPr>
        <w:pStyle w:val="NormalnyWeb"/>
        <w:shd w:val="clear" w:color="auto" w:fill="FFFFFF"/>
        <w:spacing w:beforeAutospacing="0" w:after="0" w:afterAutospacing="0" w:line="276" w:lineRule="auto"/>
        <w:ind w:left="425"/>
        <w:jc w:val="both"/>
        <w:rPr>
          <w:rFonts w:asciiTheme="minorHAnsi" w:hAnsiTheme="minorHAnsi" w:cstheme="minorHAnsi"/>
          <w:color w:val="auto"/>
          <w:sz w:val="22"/>
          <w:szCs w:val="22"/>
        </w:rPr>
      </w:pPr>
      <w:r w:rsidRPr="004A7C2E">
        <w:rPr>
          <w:rFonts w:asciiTheme="minorHAnsi" w:hAnsiTheme="minorHAnsi" w:cstheme="minorHAnsi"/>
          <w:color w:val="auto"/>
          <w:sz w:val="22"/>
          <w:szCs w:val="22"/>
        </w:rPr>
        <w:t>[ADRES]</w:t>
      </w:r>
    </w:p>
    <w:p w14:paraId="422897F7" w14:textId="77777777" w:rsidR="00853E57" w:rsidRPr="004A7C2E" w:rsidRDefault="00853E57" w:rsidP="00853E57">
      <w:pPr>
        <w:pStyle w:val="NormalnyWeb"/>
        <w:shd w:val="clear" w:color="auto" w:fill="FFFFFF"/>
        <w:spacing w:beforeAutospacing="0" w:after="0" w:afterAutospacing="0" w:line="276" w:lineRule="auto"/>
        <w:ind w:left="425"/>
        <w:jc w:val="both"/>
        <w:rPr>
          <w:rFonts w:asciiTheme="minorHAnsi" w:hAnsiTheme="minorHAnsi" w:cstheme="minorHAnsi"/>
          <w:b/>
          <w:color w:val="auto"/>
          <w:sz w:val="22"/>
          <w:szCs w:val="22"/>
        </w:rPr>
      </w:pPr>
      <w:r w:rsidRPr="004A7C2E">
        <w:rPr>
          <w:rFonts w:asciiTheme="minorHAnsi" w:hAnsiTheme="minorHAnsi" w:cstheme="minorHAnsi"/>
          <w:color w:val="auto"/>
          <w:sz w:val="22"/>
          <w:szCs w:val="22"/>
        </w:rPr>
        <w:t>[NIP]</w:t>
      </w:r>
    </w:p>
    <w:p w14:paraId="6D981F79" w14:textId="05D22A95" w:rsidR="00853E57" w:rsidRPr="00A17362" w:rsidRDefault="00853E57" w:rsidP="00A17362">
      <w:pPr>
        <w:pStyle w:val="NormalnyWeb"/>
        <w:numPr>
          <w:ilvl w:val="0"/>
          <w:numId w:val="12"/>
        </w:numPr>
        <w:shd w:val="clear" w:color="auto" w:fill="FFFFFF"/>
        <w:spacing w:beforeAutospacing="0" w:after="0" w:afterAutospacing="0" w:line="276" w:lineRule="auto"/>
        <w:jc w:val="both"/>
        <w:rPr>
          <w:rFonts w:asciiTheme="minorHAnsi" w:hAnsiTheme="minorHAnsi" w:cstheme="minorHAnsi"/>
          <w:b/>
          <w:color w:val="auto"/>
          <w:sz w:val="22"/>
          <w:szCs w:val="22"/>
        </w:rPr>
      </w:pPr>
      <w:r>
        <w:rPr>
          <w:rFonts w:asciiTheme="minorHAnsi" w:hAnsiTheme="minorHAnsi" w:cstheme="minorHAnsi"/>
          <w:color w:val="auto"/>
          <w:sz w:val="22"/>
          <w:szCs w:val="22"/>
        </w:rPr>
        <w:t>Powierzenie podwykonawcy wykonania części Przedmiotu Umowy w trakcie realizacji Umowy, r</w:t>
      </w:r>
      <w:r w:rsidRPr="00730E31">
        <w:rPr>
          <w:rFonts w:asciiTheme="minorHAnsi" w:hAnsiTheme="minorHAnsi" w:cstheme="minorHAnsi"/>
          <w:color w:val="auto"/>
          <w:sz w:val="22"/>
          <w:szCs w:val="22"/>
        </w:rPr>
        <w:t>ezygnacja z podwykonawcy lub jego zmiana nie wymaga zawarcia aneksu do Umowy, wymaga jedynie powiadomienia Zamawiającego w formie pisemnej.</w:t>
      </w:r>
      <w:r>
        <w:rPr>
          <w:rFonts w:asciiTheme="minorHAnsi" w:hAnsiTheme="minorHAnsi" w:cstheme="minorHAnsi"/>
          <w:color w:val="auto"/>
          <w:sz w:val="22"/>
          <w:szCs w:val="22"/>
        </w:rPr>
        <w:t xml:space="preserve"> </w:t>
      </w:r>
    </w:p>
    <w:p w14:paraId="379272AB" w14:textId="2DC46495" w:rsidR="00FC2EAD" w:rsidRPr="00730E31" w:rsidRDefault="00FC2EAD" w:rsidP="00A17362">
      <w:pPr>
        <w:pStyle w:val="NormalnyWeb"/>
        <w:numPr>
          <w:ilvl w:val="0"/>
          <w:numId w:val="12"/>
        </w:numPr>
        <w:shd w:val="clear" w:color="auto" w:fill="FFFFFF" w:themeFill="background1"/>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Zamawiający zobowiąz</w:t>
      </w:r>
      <w:r w:rsidR="006B491E" w:rsidRPr="00730E31">
        <w:rPr>
          <w:rFonts w:asciiTheme="minorHAnsi" w:hAnsiTheme="minorHAnsi" w:cstheme="minorHAnsi"/>
          <w:color w:val="auto"/>
          <w:sz w:val="22"/>
          <w:szCs w:val="22"/>
        </w:rPr>
        <w:t xml:space="preserve">uje się </w:t>
      </w:r>
      <w:r w:rsidRPr="00730E31">
        <w:rPr>
          <w:rFonts w:asciiTheme="minorHAnsi" w:hAnsiTheme="minorHAnsi" w:cstheme="minorHAnsi"/>
          <w:color w:val="auto"/>
          <w:sz w:val="22"/>
          <w:szCs w:val="22"/>
        </w:rPr>
        <w:t xml:space="preserve">do realizacji ciążących na nim zobowiązań przewidzianych Umową zgodnie </w:t>
      </w:r>
      <w:r w:rsidR="00764CA5">
        <w:rPr>
          <w:rFonts w:asciiTheme="minorHAnsi" w:hAnsiTheme="minorHAnsi" w:cstheme="minorHAnsi"/>
          <w:color w:val="auto"/>
          <w:sz w:val="22"/>
          <w:szCs w:val="22"/>
        </w:rPr>
        <w:t xml:space="preserve">z </w:t>
      </w:r>
      <w:r w:rsidRPr="00730E31">
        <w:rPr>
          <w:rFonts w:asciiTheme="minorHAnsi" w:hAnsiTheme="minorHAnsi" w:cstheme="minorHAnsi"/>
          <w:color w:val="auto"/>
          <w:sz w:val="22"/>
          <w:szCs w:val="22"/>
        </w:rPr>
        <w:t>przyjętymi standardami.</w:t>
      </w:r>
    </w:p>
    <w:p w14:paraId="45A0B1A5" w14:textId="6189CA59" w:rsidR="2BA10C95" w:rsidRDefault="2BA10C95" w:rsidP="00A17362">
      <w:pPr>
        <w:pStyle w:val="NormalnyWeb"/>
        <w:numPr>
          <w:ilvl w:val="0"/>
          <w:numId w:val="12"/>
        </w:numPr>
        <w:shd w:val="clear" w:color="auto" w:fill="FFFFFF" w:themeFill="background1"/>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Zamawiający</w:t>
      </w:r>
      <w:r w:rsidR="4FCADAA1" w:rsidRPr="00730E31">
        <w:rPr>
          <w:rFonts w:asciiTheme="minorHAnsi" w:hAnsiTheme="minorHAnsi" w:cstheme="minorHAnsi"/>
          <w:color w:val="auto"/>
          <w:sz w:val="22"/>
          <w:szCs w:val="22"/>
        </w:rPr>
        <w:t xml:space="preserve"> zobowiąz</w:t>
      </w:r>
      <w:r w:rsidR="006B491E" w:rsidRPr="00730E31">
        <w:rPr>
          <w:rFonts w:asciiTheme="minorHAnsi" w:hAnsiTheme="minorHAnsi" w:cstheme="minorHAnsi"/>
          <w:color w:val="auto"/>
          <w:sz w:val="22"/>
          <w:szCs w:val="22"/>
        </w:rPr>
        <w:t>uje się</w:t>
      </w:r>
      <w:r w:rsidR="4FCADAA1" w:rsidRPr="00730E31">
        <w:rPr>
          <w:rFonts w:asciiTheme="minorHAnsi" w:hAnsiTheme="minorHAnsi" w:cstheme="minorHAnsi"/>
          <w:color w:val="auto"/>
          <w:sz w:val="22"/>
          <w:szCs w:val="22"/>
        </w:rPr>
        <w:t xml:space="preserve"> zapewnić infrastrukturę niezbędną do realizacji Przedmiotu Umowy</w:t>
      </w:r>
      <w:r w:rsidR="00764CA5">
        <w:rPr>
          <w:rFonts w:asciiTheme="minorHAnsi" w:hAnsiTheme="minorHAnsi" w:cstheme="minorHAnsi"/>
          <w:color w:val="auto"/>
          <w:sz w:val="22"/>
          <w:szCs w:val="22"/>
        </w:rPr>
        <w:t>.</w:t>
      </w:r>
    </w:p>
    <w:p w14:paraId="080B6297" w14:textId="5CAA13C8" w:rsidR="00FC2EAD" w:rsidRPr="00730E31" w:rsidRDefault="00B528BB" w:rsidP="00A17362">
      <w:pPr>
        <w:pStyle w:val="NormalnyWeb"/>
        <w:numPr>
          <w:ilvl w:val="0"/>
          <w:numId w:val="12"/>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 xml:space="preserve">Jeżeli z jakichkolwiek przyczyn w toku realizacji </w:t>
      </w:r>
      <w:r w:rsidR="00FC2EAD" w:rsidRPr="00730E31">
        <w:rPr>
          <w:rFonts w:asciiTheme="minorHAnsi" w:hAnsiTheme="minorHAnsi" w:cstheme="minorHAnsi"/>
          <w:color w:val="auto"/>
          <w:sz w:val="22"/>
          <w:szCs w:val="22"/>
        </w:rPr>
        <w:t>P</w:t>
      </w:r>
      <w:r w:rsidRPr="00730E31">
        <w:rPr>
          <w:rFonts w:asciiTheme="minorHAnsi" w:hAnsiTheme="minorHAnsi" w:cstheme="minorHAnsi"/>
          <w:color w:val="auto"/>
          <w:sz w:val="22"/>
          <w:szCs w:val="22"/>
        </w:rPr>
        <w:t xml:space="preserve">rzedmiotu Umowy świadczenie stanie się niemożliwe do wykonania, bądź jedna ze Stron odstąpi od </w:t>
      </w:r>
      <w:r w:rsidR="00FC2EAD" w:rsidRPr="00730E31">
        <w:rPr>
          <w:rFonts w:asciiTheme="minorHAnsi" w:hAnsiTheme="minorHAnsi" w:cstheme="minorHAnsi"/>
          <w:color w:val="auto"/>
          <w:sz w:val="22"/>
          <w:szCs w:val="22"/>
        </w:rPr>
        <w:t>U</w:t>
      </w:r>
      <w:r w:rsidRPr="00730E31">
        <w:rPr>
          <w:rFonts w:asciiTheme="minorHAnsi" w:hAnsiTheme="minorHAnsi" w:cstheme="minorHAnsi"/>
          <w:color w:val="auto"/>
          <w:sz w:val="22"/>
          <w:szCs w:val="22"/>
        </w:rPr>
        <w:t xml:space="preserve">mowy, bądź też </w:t>
      </w:r>
      <w:r w:rsidR="00805AA0" w:rsidRPr="00730E31">
        <w:rPr>
          <w:rFonts w:asciiTheme="minorHAnsi" w:hAnsiTheme="minorHAnsi" w:cstheme="minorHAnsi"/>
          <w:color w:val="auto"/>
          <w:sz w:val="22"/>
          <w:szCs w:val="22"/>
        </w:rPr>
        <w:t>U</w:t>
      </w:r>
      <w:r w:rsidRPr="00730E31">
        <w:rPr>
          <w:rFonts w:asciiTheme="minorHAnsi" w:hAnsiTheme="minorHAnsi" w:cstheme="minorHAnsi"/>
          <w:color w:val="auto"/>
          <w:sz w:val="22"/>
          <w:szCs w:val="22"/>
        </w:rPr>
        <w:t xml:space="preserve">mowa zostanie rozwiązana za porozumieniem Stron, Strony zobowiązane są niezwłocznie, nie później jednak niż do </w:t>
      </w:r>
      <w:r w:rsidR="006C1167" w:rsidRPr="00730E31">
        <w:rPr>
          <w:rFonts w:asciiTheme="minorHAnsi" w:hAnsiTheme="minorHAnsi" w:cstheme="minorHAnsi"/>
          <w:color w:val="auto"/>
          <w:sz w:val="22"/>
          <w:szCs w:val="22"/>
        </w:rPr>
        <w:t xml:space="preserve">7 </w:t>
      </w:r>
      <w:r w:rsidRPr="00730E31">
        <w:rPr>
          <w:rFonts w:asciiTheme="minorHAnsi" w:hAnsiTheme="minorHAnsi" w:cstheme="minorHAnsi"/>
          <w:color w:val="auto"/>
          <w:sz w:val="22"/>
          <w:szCs w:val="22"/>
        </w:rPr>
        <w:t>dni od daty wystąpienia takiej przyczyny lub zdarzenia, sporządzić Protokół Stanu Zaawansowania Prac.</w:t>
      </w:r>
    </w:p>
    <w:p w14:paraId="1601B93B" w14:textId="77777777" w:rsidR="00FC2EAD" w:rsidRPr="00730E31" w:rsidRDefault="00B528BB" w:rsidP="00A17362">
      <w:pPr>
        <w:pStyle w:val="NormalnyWeb"/>
        <w:numPr>
          <w:ilvl w:val="0"/>
          <w:numId w:val="12"/>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Termin sporządzenia Protokołu Stanu Zaawansowania Prac wyznacza Wykonawca w uzgodnieniu z</w:t>
      </w:r>
      <w:r w:rsidR="00ED7B4E" w:rsidRPr="00730E31">
        <w:rPr>
          <w:rFonts w:asciiTheme="minorHAnsi" w:hAnsiTheme="minorHAnsi" w:cstheme="minorHAnsi"/>
          <w:color w:val="auto"/>
          <w:sz w:val="22"/>
          <w:szCs w:val="22"/>
        </w:rPr>
        <w:t xml:space="preserve"> </w:t>
      </w:r>
      <w:r w:rsidRPr="00730E31">
        <w:rPr>
          <w:rFonts w:asciiTheme="minorHAnsi" w:hAnsiTheme="minorHAnsi" w:cstheme="minorHAnsi"/>
          <w:color w:val="auto"/>
          <w:sz w:val="22"/>
          <w:szCs w:val="22"/>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730E31" w:rsidRDefault="00B528BB" w:rsidP="00A17362">
      <w:pPr>
        <w:pStyle w:val="NormalnyWeb"/>
        <w:numPr>
          <w:ilvl w:val="0"/>
          <w:numId w:val="12"/>
        </w:numPr>
        <w:shd w:val="clear" w:color="auto" w:fill="FFFFFF" w:themeFill="background1"/>
        <w:spacing w:beforeAutospacing="0" w:after="0" w:afterAutospacing="0" w:line="276" w:lineRule="auto"/>
        <w:jc w:val="both"/>
        <w:rPr>
          <w:rFonts w:asciiTheme="minorHAnsi" w:hAnsiTheme="minorHAnsi" w:cstheme="minorBidi"/>
          <w:b/>
          <w:bCs/>
          <w:color w:val="auto"/>
        </w:rPr>
      </w:pPr>
      <w:r w:rsidRPr="00730E31">
        <w:rPr>
          <w:rFonts w:asciiTheme="minorHAnsi" w:hAnsiTheme="minorHAnsi" w:cstheme="minorBidi"/>
          <w:color w:val="auto"/>
          <w:sz w:val="22"/>
          <w:szCs w:val="22"/>
        </w:rPr>
        <w:t>W Protokole Stanu Zaawansowania Prac, Strony określą zakres usług dotychczas wykonanych oraz – w razie potrzeby - zasady rozliczenia i wynagrodzenia za usługi wykonane i rozpoczęte</w:t>
      </w:r>
      <w:r w:rsidR="00086D16" w:rsidRPr="00730E31">
        <w:rPr>
          <w:rFonts w:asciiTheme="minorHAnsi" w:hAnsiTheme="minorHAnsi" w:cstheme="minorBidi"/>
          <w:color w:val="auto"/>
          <w:sz w:val="22"/>
          <w:szCs w:val="22"/>
        </w:rPr>
        <w:t xml:space="preserve">. </w:t>
      </w:r>
    </w:p>
    <w:p w14:paraId="34CCC018" w14:textId="1C118342" w:rsidR="00B62D33" w:rsidRPr="00730E31" w:rsidRDefault="00B62D33" w:rsidP="6762815A">
      <w:pPr>
        <w:pStyle w:val="NormalnyWeb"/>
        <w:numPr>
          <w:ilvl w:val="0"/>
          <w:numId w:val="12"/>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6762815A">
        <w:rPr>
          <w:rFonts w:asciiTheme="minorHAnsi" w:hAnsiTheme="minorHAnsi" w:cstheme="minorBidi"/>
          <w:color w:val="auto"/>
          <w:sz w:val="22"/>
          <w:szCs w:val="22"/>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stanowiącej Załącznik nr </w:t>
      </w:r>
      <w:r w:rsidR="00071B3C" w:rsidRPr="6762815A">
        <w:rPr>
          <w:rFonts w:asciiTheme="minorHAnsi" w:hAnsiTheme="minorHAnsi" w:cstheme="minorBidi"/>
          <w:color w:val="auto"/>
          <w:sz w:val="22"/>
          <w:szCs w:val="22"/>
        </w:rPr>
        <w:t>5</w:t>
      </w:r>
      <w:r w:rsidRPr="6762815A">
        <w:rPr>
          <w:rFonts w:asciiTheme="minorHAnsi" w:hAnsiTheme="minorHAnsi" w:cstheme="minorBidi"/>
          <w:color w:val="auto"/>
          <w:sz w:val="22"/>
          <w:szCs w:val="22"/>
        </w:rPr>
        <w:t>, powierza Wykonawcy do przetwarzania dane osobowe w zakresie niezbędnym do prawidłowej realizacji Umowy.</w:t>
      </w:r>
    </w:p>
    <w:p w14:paraId="060A5DAE" w14:textId="2FC75BAB" w:rsidR="00B62D33" w:rsidRPr="00730E31" w:rsidRDefault="00B62D33" w:rsidP="6762815A">
      <w:pPr>
        <w:pStyle w:val="Default"/>
        <w:numPr>
          <w:ilvl w:val="0"/>
          <w:numId w:val="12"/>
        </w:numPr>
        <w:autoSpaceDN/>
        <w:spacing w:line="276" w:lineRule="auto"/>
        <w:contextualSpacing/>
        <w:jc w:val="both"/>
        <w:textAlignment w:val="auto"/>
        <w:rPr>
          <w:rFonts w:asciiTheme="minorHAnsi" w:eastAsia="Calibri" w:hAnsiTheme="minorHAnsi" w:cstheme="minorBidi"/>
          <w:color w:val="auto"/>
          <w:kern w:val="2"/>
          <w:sz w:val="22"/>
          <w:szCs w:val="22"/>
        </w:rPr>
      </w:pPr>
      <w:r w:rsidRPr="6762815A">
        <w:rPr>
          <w:rFonts w:asciiTheme="minorHAnsi" w:hAnsiTheme="minorHAnsi" w:cstheme="minorBidi"/>
          <w:color w:val="auto"/>
          <w:sz w:val="22"/>
          <w:szCs w:val="22"/>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Załącznik nr </w:t>
      </w:r>
      <w:r w:rsidR="00071B3C" w:rsidRPr="6762815A">
        <w:rPr>
          <w:rFonts w:asciiTheme="minorHAnsi" w:hAnsiTheme="minorHAnsi" w:cstheme="minorBidi"/>
          <w:color w:val="auto"/>
          <w:sz w:val="22"/>
          <w:szCs w:val="22"/>
        </w:rPr>
        <w:t>7</w:t>
      </w:r>
      <w:r w:rsidRPr="6762815A">
        <w:rPr>
          <w:rFonts w:asciiTheme="minorHAnsi" w:hAnsiTheme="minorHAnsi" w:cstheme="minorBidi"/>
          <w:color w:val="auto"/>
          <w:sz w:val="22"/>
          <w:szCs w:val="22"/>
        </w:rPr>
        <w:t>.</w:t>
      </w:r>
    </w:p>
    <w:p w14:paraId="50FC6A01" w14:textId="77777777" w:rsidR="00ED483B" w:rsidRPr="00730E31" w:rsidRDefault="00ED483B"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p>
    <w:p w14:paraId="7E7B8798" w14:textId="4BA71C9C" w:rsidR="00864A7C" w:rsidRPr="00730E31" w:rsidRDefault="00B528BB" w:rsidP="0069077F">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9" w:name="_Hlk203754377"/>
      <w:r w:rsidRPr="00730E31">
        <w:rPr>
          <w:rStyle w:val="Pogrubienie"/>
          <w:rFonts w:asciiTheme="minorHAnsi" w:hAnsiTheme="minorHAnsi" w:cstheme="minorHAnsi"/>
          <w:color w:val="auto"/>
          <w:sz w:val="22"/>
          <w:szCs w:val="22"/>
        </w:rPr>
        <w:t>§</w:t>
      </w:r>
      <w:r w:rsidR="00376098" w:rsidRPr="00730E31">
        <w:rPr>
          <w:rStyle w:val="Pogrubienie"/>
          <w:rFonts w:asciiTheme="minorHAnsi" w:hAnsiTheme="minorHAnsi" w:cstheme="minorHAnsi"/>
          <w:color w:val="auto"/>
          <w:sz w:val="22"/>
          <w:szCs w:val="22"/>
        </w:rPr>
        <w:t>9</w:t>
      </w:r>
    </w:p>
    <w:p w14:paraId="1CEA0C95" w14:textId="02D5C73C" w:rsidR="00ED7B4E" w:rsidRPr="004A7C2E" w:rsidRDefault="00ED7B4E" w:rsidP="0069077F">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4A7C2E">
        <w:rPr>
          <w:rStyle w:val="Pogrubienie"/>
          <w:rFonts w:asciiTheme="minorHAnsi" w:hAnsiTheme="minorHAnsi" w:cstheme="minorHAnsi"/>
          <w:color w:val="auto"/>
          <w:sz w:val="22"/>
          <w:szCs w:val="22"/>
        </w:rPr>
        <w:t>KOMUNIKACJA</w:t>
      </w:r>
    </w:p>
    <w:bookmarkEnd w:id="9"/>
    <w:p w14:paraId="54407BCF" w14:textId="35AAE50D" w:rsidR="00ED7B4E" w:rsidRPr="004A7C2E" w:rsidRDefault="78EAE875" w:rsidP="59F73098">
      <w:pPr>
        <w:pStyle w:val="NormalnyWeb"/>
        <w:keepNext/>
        <w:numPr>
          <w:ilvl w:val="0"/>
          <w:numId w:val="13"/>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59F73098">
        <w:rPr>
          <w:rFonts w:asciiTheme="minorHAnsi" w:hAnsiTheme="minorHAnsi" w:cstheme="minorBidi"/>
          <w:color w:val="auto"/>
          <w:sz w:val="22"/>
          <w:szCs w:val="22"/>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7085B62C" w:rsidRPr="59F73098">
        <w:rPr>
          <w:rFonts w:asciiTheme="minorHAnsi" w:hAnsiTheme="minorHAnsi" w:cstheme="minorBidi"/>
          <w:color w:val="auto"/>
          <w:sz w:val="22"/>
          <w:szCs w:val="22"/>
        </w:rPr>
        <w:t xml:space="preserve"> </w:t>
      </w:r>
      <w:r w:rsidRPr="59F73098">
        <w:rPr>
          <w:rFonts w:asciiTheme="minorHAnsi" w:hAnsiTheme="minorHAnsi" w:cstheme="minorBidi"/>
          <w:color w:val="auto"/>
          <w:sz w:val="22"/>
          <w:szCs w:val="22"/>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730E31" w:rsidRDefault="00ED7B4E" w:rsidP="00A17362">
      <w:pPr>
        <w:pStyle w:val="NormalnyWeb"/>
        <w:numPr>
          <w:ilvl w:val="0"/>
          <w:numId w:val="1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Strony wskazują następujące adresy do doręczeń:</w:t>
      </w:r>
    </w:p>
    <w:p w14:paraId="0373C837" w14:textId="0466E92E" w:rsidR="00ED7B4E" w:rsidRPr="00730E31" w:rsidRDefault="00ED7B4E" w:rsidP="00A17362">
      <w:pPr>
        <w:pStyle w:val="NormalnyWeb"/>
        <w:numPr>
          <w:ilvl w:val="0"/>
          <w:numId w:val="1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do Zamawiającego:</w:t>
      </w:r>
      <w:r w:rsidR="00805AA0" w:rsidRPr="00730E31">
        <w:rPr>
          <w:rFonts w:asciiTheme="minorHAnsi" w:hAnsiTheme="minorHAnsi" w:cstheme="minorHAnsi"/>
          <w:color w:val="auto"/>
          <w:sz w:val="22"/>
          <w:szCs w:val="22"/>
        </w:rPr>
        <w:t xml:space="preserve"> …………………..</w:t>
      </w:r>
    </w:p>
    <w:p w14:paraId="4549CE8A" w14:textId="3800E7E9" w:rsidR="00ED7B4E" w:rsidRPr="00730E31" w:rsidRDefault="00ED7B4E" w:rsidP="00A17362">
      <w:pPr>
        <w:pStyle w:val="NormalnyWeb"/>
        <w:numPr>
          <w:ilvl w:val="0"/>
          <w:numId w:val="1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do Wykonawcy:</w:t>
      </w:r>
      <w:r w:rsidR="00805AA0" w:rsidRPr="00730E31">
        <w:rPr>
          <w:rFonts w:asciiTheme="minorHAnsi" w:hAnsiTheme="minorHAnsi" w:cstheme="minorHAnsi"/>
          <w:color w:val="auto"/>
          <w:sz w:val="22"/>
          <w:szCs w:val="22"/>
        </w:rPr>
        <w:t xml:space="preserve"> ……………………</w:t>
      </w:r>
    </w:p>
    <w:p w14:paraId="512A429C" w14:textId="4962C1FF" w:rsidR="00ED7B4E" w:rsidRPr="00730E31" w:rsidRDefault="00ED7B4E" w:rsidP="00A17362">
      <w:pPr>
        <w:pStyle w:val="NormalnyWeb"/>
        <w:numPr>
          <w:ilvl w:val="0"/>
          <w:numId w:val="1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Każda ze Stron zobowiązuje się zawiadomić drugą Stronę o zmianie danych, o których mowa w ust. </w:t>
      </w:r>
      <w:r w:rsidR="00805AA0" w:rsidRPr="00730E31">
        <w:rPr>
          <w:rFonts w:asciiTheme="minorHAnsi" w:hAnsiTheme="minorHAnsi" w:cstheme="minorHAnsi"/>
          <w:color w:val="auto"/>
          <w:sz w:val="22"/>
          <w:szCs w:val="22"/>
        </w:rPr>
        <w:t>2.</w:t>
      </w:r>
      <w:r w:rsidRPr="00730E31">
        <w:rPr>
          <w:rFonts w:asciiTheme="minorHAnsi" w:hAnsiTheme="minorHAnsi" w:cstheme="minorHAnsi"/>
          <w:color w:val="auto"/>
          <w:sz w:val="22"/>
          <w:szCs w:val="22"/>
        </w:rPr>
        <w:t xml:space="preserve"> Zmiana taka nie stanowi zmiany Umowy i nie wymaga aneksu, staje się skuteczna z chwilą powiadomienia o niej drugiej Strony.</w:t>
      </w:r>
    </w:p>
    <w:p w14:paraId="00426742" w14:textId="61CA51FA" w:rsidR="00ED7B4E" w:rsidRPr="00730E31" w:rsidRDefault="00ED7B4E" w:rsidP="00A17362">
      <w:pPr>
        <w:pStyle w:val="NormalnyWeb"/>
        <w:numPr>
          <w:ilvl w:val="0"/>
          <w:numId w:val="1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Strony będą w dobrej wierze współpracować oraz wymieniać potrzebne informacje w celu realizacji przedmiotu Umowy. </w:t>
      </w:r>
    </w:p>
    <w:p w14:paraId="0C2259B7" w14:textId="2C8E8A69" w:rsidR="00F9498E" w:rsidRPr="00730E31" w:rsidRDefault="00F9498E" w:rsidP="00A17362">
      <w:pPr>
        <w:pStyle w:val="NormalnyWeb"/>
        <w:numPr>
          <w:ilvl w:val="0"/>
          <w:numId w:val="1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Strony wyznaczają następujące osoby jako pełniące funkcję Kierowników Projektu:</w:t>
      </w:r>
    </w:p>
    <w:p w14:paraId="043EE767" w14:textId="6C4EE2F9" w:rsidR="00F9498E" w:rsidRPr="00730E31" w:rsidRDefault="00F9498E" w:rsidP="00A17362">
      <w:pPr>
        <w:pStyle w:val="NormalnyWeb"/>
        <w:numPr>
          <w:ilvl w:val="0"/>
          <w:numId w:val="50"/>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Ze strony Zamawiającego: …</w:t>
      </w:r>
    </w:p>
    <w:p w14:paraId="2982CAD0" w14:textId="7E3D5DDF" w:rsidR="00F9498E" w:rsidRPr="00730E31" w:rsidRDefault="00F9498E" w:rsidP="00A17362">
      <w:pPr>
        <w:pStyle w:val="NormalnyWeb"/>
        <w:numPr>
          <w:ilvl w:val="0"/>
          <w:numId w:val="50"/>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Ze strony Wykonawcy: ….</w:t>
      </w:r>
    </w:p>
    <w:p w14:paraId="5CA73BE3" w14:textId="4E556606" w:rsidR="00F9498E" w:rsidRDefault="00F9498E" w:rsidP="6762815A">
      <w:pPr>
        <w:pStyle w:val="NormalnyWeb"/>
        <w:numPr>
          <w:ilvl w:val="0"/>
          <w:numId w:val="13"/>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6762815A">
        <w:rPr>
          <w:rFonts w:asciiTheme="minorHAnsi" w:hAnsiTheme="minorHAnsi" w:cstheme="minorBidi"/>
          <w:color w:val="auto"/>
          <w:sz w:val="22"/>
          <w:szCs w:val="22"/>
        </w:rPr>
        <w:t xml:space="preserve">Osoby wskazane w ust. 5 są upoważnione do nadzoru nad realizacją Umowy, jak również do </w:t>
      </w:r>
      <w:r w:rsidR="4AC2EC48" w:rsidRPr="6762815A">
        <w:rPr>
          <w:rFonts w:asciiTheme="minorHAnsi" w:hAnsiTheme="minorHAnsi" w:cstheme="minorBidi"/>
          <w:color w:val="auto"/>
          <w:sz w:val="22"/>
          <w:szCs w:val="22"/>
        </w:rPr>
        <w:t xml:space="preserve">składania oświadczeń, </w:t>
      </w:r>
      <w:r w:rsidRPr="6762815A">
        <w:rPr>
          <w:rFonts w:asciiTheme="minorHAnsi" w:hAnsiTheme="minorHAnsi" w:cstheme="minorBidi"/>
          <w:color w:val="auto"/>
          <w:sz w:val="22"/>
          <w:szCs w:val="22"/>
        </w:rPr>
        <w:t>zgłaszania uwag</w:t>
      </w:r>
      <w:r w:rsidR="00034E5B" w:rsidRPr="6762815A">
        <w:rPr>
          <w:rFonts w:asciiTheme="minorHAnsi" w:hAnsiTheme="minorHAnsi" w:cstheme="minorBidi"/>
          <w:color w:val="auto"/>
          <w:sz w:val="22"/>
          <w:szCs w:val="22"/>
        </w:rPr>
        <w:t xml:space="preserve"> i stanowisk</w:t>
      </w:r>
      <w:r w:rsidRPr="6762815A">
        <w:rPr>
          <w:rFonts w:asciiTheme="minorHAnsi" w:hAnsiTheme="minorHAnsi" w:cstheme="minorBidi"/>
          <w:color w:val="auto"/>
          <w:sz w:val="22"/>
          <w:szCs w:val="22"/>
        </w:rPr>
        <w:t xml:space="preserve"> w myśl §5</w:t>
      </w:r>
      <w:r w:rsidR="008E1A64" w:rsidRPr="6762815A">
        <w:rPr>
          <w:rFonts w:asciiTheme="minorHAnsi" w:hAnsiTheme="minorHAnsi" w:cstheme="minorBidi"/>
          <w:color w:val="auto"/>
          <w:sz w:val="22"/>
          <w:szCs w:val="22"/>
        </w:rPr>
        <w:t xml:space="preserve"> i §</w:t>
      </w:r>
      <w:r w:rsidR="003E197B" w:rsidRPr="6762815A">
        <w:rPr>
          <w:rFonts w:asciiTheme="minorHAnsi" w:hAnsiTheme="minorHAnsi" w:cstheme="minorBidi"/>
          <w:color w:val="auto"/>
          <w:sz w:val="22"/>
          <w:szCs w:val="22"/>
        </w:rPr>
        <w:t>7</w:t>
      </w:r>
      <w:r w:rsidR="00760AB8" w:rsidRPr="6762815A">
        <w:rPr>
          <w:rFonts w:asciiTheme="minorHAnsi" w:hAnsiTheme="minorHAnsi" w:cstheme="minorBidi"/>
          <w:color w:val="auto"/>
          <w:sz w:val="22"/>
          <w:szCs w:val="22"/>
        </w:rPr>
        <w:t>, do</w:t>
      </w:r>
      <w:r w:rsidRPr="6762815A">
        <w:rPr>
          <w:rFonts w:asciiTheme="minorHAnsi" w:hAnsiTheme="minorHAnsi" w:cstheme="minorBidi"/>
          <w:color w:val="auto"/>
          <w:sz w:val="22"/>
          <w:szCs w:val="22"/>
        </w:rPr>
        <w:t xml:space="preserve"> dokonywania Odbiorów przewidzianych w Umowie</w:t>
      </w:r>
      <w:r w:rsidR="00760AB8" w:rsidRPr="6762815A">
        <w:rPr>
          <w:rFonts w:asciiTheme="minorHAnsi" w:hAnsiTheme="minorHAnsi" w:cstheme="minorBidi"/>
          <w:color w:val="auto"/>
          <w:sz w:val="22"/>
          <w:szCs w:val="22"/>
        </w:rPr>
        <w:t xml:space="preserve"> oraz akceptowania podmiotów przetwarzających zgodnie z postanowieniami Umowy </w:t>
      </w:r>
      <w:r w:rsidR="00EB628D" w:rsidRPr="6762815A">
        <w:rPr>
          <w:rFonts w:asciiTheme="minorHAnsi" w:hAnsiTheme="minorHAnsi" w:cstheme="minorBidi"/>
          <w:color w:val="auto"/>
          <w:sz w:val="22"/>
          <w:szCs w:val="22"/>
        </w:rPr>
        <w:t>p</w:t>
      </w:r>
      <w:r w:rsidR="00760AB8" w:rsidRPr="6762815A">
        <w:rPr>
          <w:rFonts w:asciiTheme="minorHAnsi" w:hAnsiTheme="minorHAnsi" w:cstheme="minorBidi"/>
          <w:color w:val="auto"/>
          <w:sz w:val="22"/>
          <w:szCs w:val="22"/>
        </w:rPr>
        <w:t xml:space="preserve">owierzenia przetwarzania danych osobowych, stanowiącej Załącznik nr </w:t>
      </w:r>
      <w:r w:rsidR="00071B3C" w:rsidRPr="6762815A">
        <w:rPr>
          <w:rFonts w:asciiTheme="minorHAnsi" w:hAnsiTheme="minorHAnsi" w:cstheme="minorBidi"/>
          <w:color w:val="auto"/>
          <w:sz w:val="22"/>
          <w:szCs w:val="22"/>
        </w:rPr>
        <w:t>5</w:t>
      </w:r>
      <w:r w:rsidRPr="6762815A">
        <w:rPr>
          <w:rFonts w:asciiTheme="minorHAnsi" w:hAnsiTheme="minorHAnsi" w:cstheme="minorBidi"/>
          <w:color w:val="auto"/>
          <w:sz w:val="22"/>
          <w:szCs w:val="22"/>
        </w:rPr>
        <w:t>.</w:t>
      </w:r>
    </w:p>
    <w:p w14:paraId="19C5CADE" w14:textId="77777777" w:rsidR="00DB7623" w:rsidRPr="00730E31" w:rsidRDefault="00DB7623" w:rsidP="00A17362">
      <w:pPr>
        <w:pStyle w:val="NormalnyWeb"/>
        <w:shd w:val="clear" w:color="auto" w:fill="FFFFFF" w:themeFill="background1"/>
        <w:spacing w:beforeAutospacing="0" w:after="0" w:afterAutospacing="0" w:line="276" w:lineRule="auto"/>
        <w:ind w:left="360"/>
        <w:jc w:val="both"/>
        <w:rPr>
          <w:rFonts w:asciiTheme="minorHAnsi" w:hAnsiTheme="minorHAnsi" w:cstheme="minorBidi"/>
          <w:color w:val="auto"/>
          <w:sz w:val="22"/>
          <w:szCs w:val="22"/>
        </w:rPr>
      </w:pPr>
    </w:p>
    <w:p w14:paraId="170EB75E" w14:textId="58F14B78" w:rsidR="00864A7C" w:rsidRPr="00730E31" w:rsidRDefault="00B528BB" w:rsidP="005C4515">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bookmarkStart w:id="10" w:name="_Hlk203754391"/>
      <w:r w:rsidRPr="00730E31">
        <w:rPr>
          <w:rStyle w:val="Pogrubienie"/>
          <w:rFonts w:asciiTheme="minorHAnsi" w:hAnsiTheme="minorHAnsi" w:cstheme="minorHAnsi"/>
          <w:color w:val="auto"/>
          <w:sz w:val="22"/>
          <w:szCs w:val="22"/>
        </w:rPr>
        <w:t xml:space="preserve">§ </w:t>
      </w:r>
      <w:r w:rsidR="00376098" w:rsidRPr="00730E31">
        <w:rPr>
          <w:rStyle w:val="Pogrubienie"/>
          <w:rFonts w:asciiTheme="minorHAnsi" w:hAnsiTheme="minorHAnsi" w:cstheme="minorHAnsi"/>
          <w:color w:val="auto"/>
          <w:sz w:val="22"/>
          <w:szCs w:val="22"/>
        </w:rPr>
        <w:t>10</w:t>
      </w:r>
    </w:p>
    <w:p w14:paraId="2A9D5E7A" w14:textId="2B45E821" w:rsidR="00864A7C" w:rsidRPr="00730E31" w:rsidRDefault="00B528BB" w:rsidP="0A0C8F42">
      <w:pPr>
        <w:pStyle w:val="NormalnyWeb"/>
        <w:keepNext/>
        <w:shd w:val="clear" w:color="auto" w:fill="FFFFFF" w:themeFill="background1"/>
        <w:spacing w:beforeAutospacing="0" w:after="0" w:afterAutospacing="0" w:line="276" w:lineRule="auto"/>
        <w:ind w:hanging="425"/>
        <w:jc w:val="center"/>
        <w:rPr>
          <w:rStyle w:val="Pogrubienie"/>
          <w:rFonts w:asciiTheme="minorHAnsi" w:hAnsiTheme="minorHAnsi" w:cstheme="minorBidi"/>
          <w:color w:val="auto"/>
          <w:sz w:val="22"/>
          <w:szCs w:val="22"/>
        </w:rPr>
      </w:pPr>
      <w:r w:rsidRPr="00730E31">
        <w:rPr>
          <w:rStyle w:val="Pogrubienie"/>
          <w:rFonts w:asciiTheme="minorHAnsi" w:hAnsiTheme="minorHAnsi" w:cstheme="minorBidi"/>
          <w:color w:val="auto"/>
          <w:sz w:val="22"/>
          <w:szCs w:val="22"/>
        </w:rPr>
        <w:t>WYNAGRODZENIE</w:t>
      </w:r>
    </w:p>
    <w:bookmarkEnd w:id="10"/>
    <w:p w14:paraId="68AD0483" w14:textId="4C37756B" w:rsidR="002B5C34" w:rsidRPr="00730E31" w:rsidRDefault="00B528BB" w:rsidP="00A17362">
      <w:pPr>
        <w:pStyle w:val="NormalnyWeb"/>
        <w:numPr>
          <w:ilvl w:val="0"/>
          <w:numId w:val="15"/>
        </w:numPr>
        <w:shd w:val="clear" w:color="auto" w:fill="FFFFFF" w:themeFill="background1"/>
        <w:spacing w:beforeAutospacing="0" w:after="0" w:afterAutospacing="0" w:line="276" w:lineRule="auto"/>
        <w:ind w:hanging="357"/>
        <w:jc w:val="both"/>
        <w:rPr>
          <w:rFonts w:asciiTheme="minorHAnsi" w:hAnsiTheme="minorHAnsi" w:cstheme="minorBidi"/>
          <w:b/>
          <w:color w:val="auto"/>
          <w:sz w:val="22"/>
          <w:szCs w:val="22"/>
        </w:rPr>
      </w:pPr>
      <w:r w:rsidRPr="00730E31">
        <w:rPr>
          <w:rFonts w:asciiTheme="minorHAnsi" w:hAnsiTheme="minorHAnsi" w:cstheme="minorBidi"/>
          <w:color w:val="auto"/>
          <w:sz w:val="22"/>
          <w:szCs w:val="22"/>
        </w:rPr>
        <w:t>Z</w:t>
      </w:r>
      <w:r w:rsidR="00D17510">
        <w:rPr>
          <w:rFonts w:asciiTheme="minorHAnsi" w:hAnsiTheme="minorHAnsi" w:cstheme="minorBidi"/>
          <w:color w:val="auto"/>
          <w:sz w:val="22"/>
          <w:szCs w:val="22"/>
        </w:rPr>
        <w:t>a wykonanie</w:t>
      </w:r>
      <w:r w:rsidRPr="00730E31">
        <w:rPr>
          <w:rFonts w:asciiTheme="minorHAnsi" w:hAnsiTheme="minorHAnsi" w:cstheme="minorBidi"/>
          <w:color w:val="auto"/>
          <w:sz w:val="22"/>
          <w:szCs w:val="22"/>
        </w:rPr>
        <w:t xml:space="preserve"> Przedmiotu Umowy</w:t>
      </w:r>
      <w:r w:rsidR="00D17510">
        <w:rPr>
          <w:rFonts w:asciiTheme="minorHAnsi" w:hAnsiTheme="minorHAnsi" w:cstheme="minorBidi"/>
          <w:color w:val="auto"/>
          <w:sz w:val="22"/>
          <w:szCs w:val="22"/>
        </w:rPr>
        <w:t xml:space="preserve"> wraz z udzieleniem</w:t>
      </w:r>
      <w:r w:rsidR="3EDF7140" w:rsidRPr="00730E31">
        <w:rPr>
          <w:rFonts w:asciiTheme="minorHAnsi" w:hAnsiTheme="minorHAnsi" w:cstheme="minorBidi"/>
          <w:color w:val="auto"/>
          <w:sz w:val="22"/>
          <w:szCs w:val="22"/>
        </w:rPr>
        <w:t xml:space="preserve"> </w:t>
      </w:r>
      <w:r w:rsidR="376CA3AF" w:rsidRPr="00730E31">
        <w:rPr>
          <w:rFonts w:asciiTheme="minorHAnsi" w:hAnsiTheme="minorHAnsi" w:cstheme="minorBidi"/>
          <w:color w:val="auto"/>
          <w:sz w:val="22"/>
          <w:szCs w:val="22"/>
        </w:rPr>
        <w:t>G</w:t>
      </w:r>
      <w:r w:rsidR="3EDF7140" w:rsidRPr="00730E31">
        <w:rPr>
          <w:rFonts w:asciiTheme="minorHAnsi" w:hAnsiTheme="minorHAnsi" w:cstheme="minorBidi"/>
          <w:color w:val="auto"/>
          <w:sz w:val="22"/>
          <w:szCs w:val="22"/>
        </w:rPr>
        <w:t>warancji,</w:t>
      </w:r>
      <w:r w:rsidRPr="00730E31">
        <w:rPr>
          <w:rFonts w:asciiTheme="minorHAnsi" w:hAnsiTheme="minorHAnsi" w:cstheme="minorBidi"/>
          <w:color w:val="auto"/>
          <w:sz w:val="22"/>
          <w:szCs w:val="22"/>
        </w:rPr>
        <w:t xml:space="preserve"> Zamawiający zobowiązuje się zapłacić Wykonawcy </w:t>
      </w:r>
      <w:r w:rsidR="00070A16" w:rsidRPr="00730E31">
        <w:rPr>
          <w:rFonts w:asciiTheme="minorHAnsi" w:hAnsiTheme="minorHAnsi" w:cstheme="minorBidi"/>
          <w:color w:val="auto"/>
          <w:sz w:val="22"/>
          <w:szCs w:val="22"/>
        </w:rPr>
        <w:t>łączne wynagrodzenie w wysokości …. zł (słownie: …… złotych) netto, powiększone o należny podatek VAT 23%, tj. ….. zł (słownie: ……. złotych) brutto</w:t>
      </w:r>
      <w:r w:rsidR="00D17510">
        <w:rPr>
          <w:rFonts w:asciiTheme="minorHAnsi" w:hAnsiTheme="minorHAnsi" w:cstheme="minorBidi"/>
          <w:color w:val="auto"/>
          <w:sz w:val="22"/>
          <w:szCs w:val="22"/>
        </w:rPr>
        <w:t>.</w:t>
      </w:r>
    </w:p>
    <w:p w14:paraId="1144DFA8" w14:textId="7F8A09EA" w:rsidR="00A84E2A" w:rsidRPr="00730E31" w:rsidRDefault="00A84E2A" w:rsidP="00A17362">
      <w:pPr>
        <w:pStyle w:val="NormalnyWeb"/>
        <w:numPr>
          <w:ilvl w:val="0"/>
          <w:numId w:val="15"/>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Szczegółow</w:t>
      </w:r>
      <w:r w:rsidR="00764CA5">
        <w:rPr>
          <w:rFonts w:asciiTheme="minorHAnsi" w:hAnsiTheme="minorHAnsi" w:cstheme="minorHAnsi"/>
          <w:color w:val="auto"/>
          <w:sz w:val="22"/>
          <w:szCs w:val="22"/>
        </w:rPr>
        <w:t xml:space="preserve">e elementy </w:t>
      </w:r>
      <w:r w:rsidRPr="00730E31">
        <w:rPr>
          <w:rFonts w:asciiTheme="minorHAnsi" w:hAnsiTheme="minorHAnsi" w:cstheme="minorHAnsi"/>
          <w:color w:val="auto"/>
          <w:sz w:val="22"/>
          <w:szCs w:val="22"/>
        </w:rPr>
        <w:t>wynagrodzenia został</w:t>
      </w:r>
      <w:r w:rsidR="00764CA5">
        <w:rPr>
          <w:rFonts w:asciiTheme="minorHAnsi" w:hAnsiTheme="minorHAnsi" w:cstheme="minorHAnsi"/>
          <w:color w:val="auto"/>
          <w:sz w:val="22"/>
          <w:szCs w:val="22"/>
        </w:rPr>
        <w:t>y</w:t>
      </w:r>
      <w:r w:rsidRPr="00730E31">
        <w:rPr>
          <w:rFonts w:asciiTheme="minorHAnsi" w:hAnsiTheme="minorHAnsi" w:cstheme="minorHAnsi"/>
          <w:color w:val="auto"/>
          <w:sz w:val="22"/>
          <w:szCs w:val="22"/>
        </w:rPr>
        <w:t xml:space="preserve"> określon</w:t>
      </w:r>
      <w:r w:rsidR="00764CA5">
        <w:rPr>
          <w:rFonts w:asciiTheme="minorHAnsi" w:hAnsiTheme="minorHAnsi" w:cstheme="minorHAnsi"/>
          <w:color w:val="auto"/>
          <w:sz w:val="22"/>
          <w:szCs w:val="22"/>
        </w:rPr>
        <w:t>e</w:t>
      </w:r>
      <w:r w:rsidRPr="00730E31">
        <w:rPr>
          <w:rFonts w:asciiTheme="minorHAnsi" w:hAnsiTheme="minorHAnsi" w:cstheme="minorHAnsi"/>
          <w:color w:val="auto"/>
          <w:sz w:val="22"/>
          <w:szCs w:val="22"/>
        </w:rPr>
        <w:t xml:space="preserve"> w Kalkulacji cenowej stanowiącej Załącznik nr 1.</w:t>
      </w:r>
    </w:p>
    <w:p w14:paraId="14FE9226" w14:textId="60F88913" w:rsidR="009E0C94" w:rsidRPr="00764CA5" w:rsidRDefault="00276B9E" w:rsidP="00A17362">
      <w:pPr>
        <w:pStyle w:val="NormalnyWeb"/>
        <w:numPr>
          <w:ilvl w:val="0"/>
          <w:numId w:val="15"/>
        </w:numPr>
        <w:shd w:val="clear" w:color="auto" w:fill="FFFFFF" w:themeFill="background1"/>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Bidi"/>
          <w:color w:val="auto"/>
          <w:sz w:val="22"/>
          <w:szCs w:val="22"/>
        </w:rPr>
        <w:t xml:space="preserve">Wynagrodzenie </w:t>
      </w:r>
      <w:r w:rsidR="00B528BB" w:rsidRPr="00730E31">
        <w:rPr>
          <w:rFonts w:asciiTheme="minorHAnsi" w:hAnsiTheme="minorHAnsi" w:cstheme="minorBidi"/>
          <w:color w:val="auto"/>
          <w:sz w:val="22"/>
          <w:szCs w:val="22"/>
        </w:rPr>
        <w:t>za wykonan</w:t>
      </w:r>
      <w:r w:rsidRPr="00730E31">
        <w:rPr>
          <w:rFonts w:asciiTheme="minorHAnsi" w:hAnsiTheme="minorHAnsi" w:cstheme="minorBidi"/>
          <w:color w:val="auto"/>
          <w:sz w:val="22"/>
          <w:szCs w:val="22"/>
        </w:rPr>
        <w:t>i</w:t>
      </w:r>
      <w:r w:rsidR="00B528BB" w:rsidRPr="00730E31">
        <w:rPr>
          <w:rFonts w:asciiTheme="minorHAnsi" w:hAnsiTheme="minorHAnsi" w:cstheme="minorBidi"/>
          <w:color w:val="auto"/>
          <w:sz w:val="22"/>
          <w:szCs w:val="22"/>
        </w:rPr>
        <w:t xml:space="preserve">e </w:t>
      </w:r>
      <w:r w:rsidR="00764CA5">
        <w:rPr>
          <w:rFonts w:asciiTheme="minorHAnsi" w:hAnsiTheme="minorHAnsi" w:cstheme="minorBidi"/>
          <w:color w:val="auto"/>
          <w:sz w:val="22"/>
          <w:szCs w:val="22"/>
        </w:rPr>
        <w:t>Przedmiotu Umowy zostanie zapłacone na</w:t>
      </w:r>
      <w:r w:rsidR="5BDC5047" w:rsidRPr="00764CA5">
        <w:rPr>
          <w:rFonts w:asciiTheme="minorHAnsi" w:hAnsiTheme="minorHAnsi" w:cstheme="minorBidi"/>
          <w:color w:val="auto"/>
          <w:sz w:val="22"/>
          <w:szCs w:val="22"/>
        </w:rPr>
        <w:t xml:space="preserve"> podstawie faktury VAT wystawionej </w:t>
      </w:r>
      <w:r w:rsidR="00764CA5">
        <w:rPr>
          <w:rFonts w:asciiTheme="minorHAnsi" w:hAnsiTheme="minorHAnsi" w:cstheme="minorBidi"/>
          <w:color w:val="auto"/>
          <w:sz w:val="22"/>
          <w:szCs w:val="22"/>
        </w:rPr>
        <w:t xml:space="preserve">przez Wykonawcę </w:t>
      </w:r>
      <w:r w:rsidR="5BDC5047" w:rsidRPr="00764CA5">
        <w:rPr>
          <w:rFonts w:asciiTheme="minorHAnsi" w:hAnsiTheme="minorHAnsi" w:cstheme="minorBidi"/>
          <w:color w:val="auto"/>
          <w:sz w:val="22"/>
          <w:szCs w:val="22"/>
        </w:rPr>
        <w:t xml:space="preserve">po Odbiorze </w:t>
      </w:r>
      <w:r w:rsidR="00764CA5">
        <w:rPr>
          <w:rFonts w:asciiTheme="minorHAnsi" w:hAnsiTheme="minorHAnsi" w:cstheme="minorBidi"/>
          <w:color w:val="auto"/>
          <w:sz w:val="22"/>
          <w:szCs w:val="22"/>
        </w:rPr>
        <w:t>Wdrożenia</w:t>
      </w:r>
      <w:r w:rsidR="00084A25" w:rsidRPr="00764CA5">
        <w:rPr>
          <w:rFonts w:asciiTheme="minorHAnsi" w:hAnsiTheme="minorHAnsi" w:cstheme="minorHAnsi"/>
          <w:color w:val="auto"/>
          <w:sz w:val="22"/>
          <w:szCs w:val="22"/>
        </w:rPr>
        <w:t xml:space="preserve">, </w:t>
      </w:r>
      <w:r w:rsidRPr="00764CA5">
        <w:rPr>
          <w:rFonts w:asciiTheme="minorHAnsi" w:hAnsiTheme="minorHAnsi" w:cstheme="minorHAnsi"/>
          <w:color w:val="auto"/>
          <w:sz w:val="22"/>
          <w:szCs w:val="22"/>
        </w:rPr>
        <w:t xml:space="preserve">w terminie 30 dni od dnia doręczenia Zamawiającemu prawidłowo wystawionej faktury, przelewem na rachunek bankowy Wykonawcy wskazany w fakturze. </w:t>
      </w:r>
    </w:p>
    <w:p w14:paraId="7F979028" w14:textId="78374011" w:rsidR="009E0C94" w:rsidRPr="00730E31" w:rsidRDefault="009E0C94" w:rsidP="00A17362">
      <w:pPr>
        <w:pStyle w:val="NormalnyWeb"/>
        <w:numPr>
          <w:ilvl w:val="0"/>
          <w:numId w:val="15"/>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00730E31">
        <w:rPr>
          <w:rFonts w:asciiTheme="minorHAnsi" w:hAnsiTheme="minorHAnsi" w:cstheme="minorBidi"/>
          <w:color w:val="auto"/>
          <w:sz w:val="22"/>
          <w:szCs w:val="22"/>
        </w:rPr>
        <w:t xml:space="preserve">Dniem zapłaty wynagrodzenia przez Zamawiającego jest dzień </w:t>
      </w:r>
      <w:r w:rsidR="00084A25" w:rsidRPr="00730E31">
        <w:rPr>
          <w:rFonts w:asciiTheme="minorHAnsi" w:hAnsiTheme="minorHAnsi" w:cstheme="minorBidi"/>
          <w:color w:val="auto"/>
          <w:sz w:val="22"/>
          <w:szCs w:val="22"/>
        </w:rPr>
        <w:t>obciążenia rachunku bankowego Zamawiającego.</w:t>
      </w:r>
    </w:p>
    <w:p w14:paraId="2A96FA8D" w14:textId="54E5471B" w:rsidR="009E0C94" w:rsidRPr="00730E31" w:rsidRDefault="009E0C94" w:rsidP="00A17362">
      <w:pPr>
        <w:pStyle w:val="NormalnyWeb"/>
        <w:numPr>
          <w:ilvl w:val="0"/>
          <w:numId w:val="15"/>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 xml:space="preserve">Zamawiający, w </w:t>
      </w:r>
      <w:r w:rsidR="006069D0" w:rsidRPr="00730E31">
        <w:rPr>
          <w:rFonts w:asciiTheme="minorHAnsi" w:hAnsiTheme="minorHAnsi" w:cstheme="minorHAnsi"/>
          <w:color w:val="auto"/>
          <w:sz w:val="22"/>
          <w:szCs w:val="22"/>
        </w:rPr>
        <w:t>przypadku,</w:t>
      </w:r>
      <w:r w:rsidRPr="00730E31">
        <w:rPr>
          <w:rFonts w:asciiTheme="minorHAnsi" w:hAnsiTheme="minorHAnsi" w:cstheme="minorHAnsi"/>
          <w:color w:val="auto"/>
          <w:sz w:val="22"/>
          <w:szCs w:val="22"/>
        </w:rPr>
        <w:t xml:space="preserve"> gdy stwierdzi, że wskazany rachunek bankowy Wykonawcy – jeżeli Wykonawca jest zarejestrowany jako czynny podatnik VAT – nie jest ujawniony w wykazie podmiotów zarejestrowanych jako podatnicy VAT, jest uprawniony do wstrzymania wypłaty wynagrodzenia Wykonawcy, do czasu wskazania prawidłowego numeru rachunku bankowego. W związku z takim wstrzymaniem płatności Wykonawcy nie należą się żadne odsetki.</w:t>
      </w:r>
    </w:p>
    <w:p w14:paraId="37E94E52" w14:textId="3A11E0FF" w:rsidR="009E0C94" w:rsidRPr="004A7C2E" w:rsidRDefault="009E0C94" w:rsidP="502C9BD6">
      <w:pPr>
        <w:pStyle w:val="NormalnyWeb"/>
        <w:numPr>
          <w:ilvl w:val="0"/>
          <w:numId w:val="15"/>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502C9BD6">
        <w:rPr>
          <w:rFonts w:asciiTheme="minorHAnsi" w:hAnsiTheme="minorHAnsi" w:cstheme="minorBidi"/>
          <w:color w:val="auto"/>
          <w:sz w:val="22"/>
          <w:szCs w:val="22"/>
        </w:rPr>
        <w:t xml:space="preserve">Zamawiający odbierze od Wykonawcy ustrukturyzowaną fakturę elektroniczną związaną z realizacją Umowy, za pośrednictwem systemu teleinformatycznego, o którym mowa w ustawie z dnia 9 </w:t>
      </w:r>
      <w:r w:rsidRPr="004A7C2E">
        <w:rPr>
          <w:rFonts w:asciiTheme="minorHAnsi" w:hAnsiTheme="minorHAnsi" w:cstheme="minorBidi"/>
          <w:color w:val="auto"/>
          <w:sz w:val="22"/>
          <w:szCs w:val="22"/>
        </w:rPr>
        <w:t xml:space="preserve">listopada 2018 roku o elektronicznym fakturowaniu w zamówieniach publicznych, koncesjach na roboty budowlane lub usługi oraz partnerstwie publiczno-prywatnym. </w:t>
      </w:r>
    </w:p>
    <w:p w14:paraId="606E9DA8" w14:textId="7F0D81DD" w:rsidR="008B0C5F" w:rsidRPr="004A7C2E" w:rsidRDefault="5C6D1FED" w:rsidP="4B0A9DEE">
      <w:pPr>
        <w:pStyle w:val="NormalnyWeb"/>
        <w:numPr>
          <w:ilvl w:val="0"/>
          <w:numId w:val="15"/>
        </w:numPr>
        <w:shd w:val="clear" w:color="auto" w:fill="FFFFFF" w:themeFill="background1"/>
        <w:spacing w:beforeAutospacing="0" w:after="0" w:afterAutospacing="0" w:line="276" w:lineRule="auto"/>
        <w:jc w:val="both"/>
      </w:pPr>
      <w:r w:rsidRPr="004A7C2E">
        <w:rPr>
          <w:rFonts w:asciiTheme="minorHAnsi" w:hAnsiTheme="minorHAnsi" w:cstheme="minorBidi"/>
          <w:color w:val="auto"/>
          <w:sz w:val="22"/>
          <w:szCs w:val="22"/>
        </w:rPr>
        <w:t xml:space="preserve">Na podstawie art. 4c ustawy z dnia 8 marca 2013 r. o przeciwdziałaniu nadmiernym opóźnieniom w transakcjach handlowych Wykonawca oświadcza, że posiada status </w:t>
      </w:r>
      <w:r w:rsidR="2AE0449F" w:rsidRPr="004A7C2E">
        <w:rPr>
          <w:rFonts w:asciiTheme="minorHAnsi" w:hAnsiTheme="minorHAnsi" w:cstheme="minorBidi"/>
          <w:color w:val="auto"/>
          <w:sz w:val="22"/>
          <w:szCs w:val="22"/>
        </w:rPr>
        <w:t>..</w:t>
      </w:r>
      <w:r w:rsidR="236F94B2" w:rsidRPr="004A7C2E">
        <w:rPr>
          <w:rFonts w:asciiTheme="minorHAnsi" w:hAnsiTheme="minorHAnsi" w:cstheme="minorBidi"/>
          <w:color w:val="auto"/>
          <w:sz w:val="22"/>
          <w:szCs w:val="22"/>
        </w:rPr>
        <w:t>....</w:t>
      </w:r>
      <w:r w:rsidR="2AE0449F" w:rsidRPr="004A7C2E">
        <w:rPr>
          <w:rFonts w:asciiTheme="minorHAnsi" w:hAnsiTheme="minorHAnsi" w:cstheme="minorBidi"/>
          <w:color w:val="auto"/>
          <w:sz w:val="22"/>
          <w:szCs w:val="22"/>
        </w:rPr>
        <w:t>...</w:t>
      </w:r>
      <w:r w:rsidRPr="004A7C2E">
        <w:rPr>
          <w:rFonts w:asciiTheme="minorHAnsi" w:hAnsiTheme="minorHAnsi" w:cstheme="minorBidi"/>
          <w:color w:val="auto"/>
          <w:sz w:val="22"/>
          <w:szCs w:val="22"/>
        </w:rPr>
        <w:t xml:space="preserve"> przedsiębiorcy.</w:t>
      </w:r>
    </w:p>
    <w:p w14:paraId="72DE9304" w14:textId="77777777" w:rsidR="00392CAF" w:rsidRPr="00730E31" w:rsidRDefault="00392CAF" w:rsidP="0069077F">
      <w:pPr>
        <w:pStyle w:val="NormalnyWeb"/>
        <w:shd w:val="clear" w:color="auto" w:fill="FFFFFF"/>
        <w:spacing w:beforeAutospacing="0" w:after="0" w:afterAutospacing="0" w:line="276" w:lineRule="auto"/>
        <w:ind w:left="360"/>
        <w:jc w:val="both"/>
        <w:rPr>
          <w:rFonts w:asciiTheme="minorHAnsi" w:hAnsiTheme="minorHAnsi" w:cstheme="minorHAnsi"/>
          <w:b/>
          <w:i/>
          <w:iCs/>
          <w:color w:val="auto"/>
          <w:sz w:val="22"/>
          <w:szCs w:val="22"/>
        </w:rPr>
      </w:pPr>
    </w:p>
    <w:p w14:paraId="6D8CA59C" w14:textId="76694C48" w:rsidR="00864A7C" w:rsidRPr="00730E31" w:rsidRDefault="00B528BB"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11" w:name="_Hlk203754405"/>
      <w:r w:rsidRPr="00730E31">
        <w:rPr>
          <w:rStyle w:val="Pogrubienie"/>
          <w:rFonts w:asciiTheme="minorHAnsi" w:hAnsiTheme="minorHAnsi" w:cstheme="minorHAnsi"/>
          <w:color w:val="auto"/>
          <w:sz w:val="22"/>
          <w:szCs w:val="22"/>
        </w:rPr>
        <w:t xml:space="preserve">§ </w:t>
      </w:r>
      <w:r w:rsidR="00E45D11" w:rsidRPr="00730E31">
        <w:rPr>
          <w:rStyle w:val="Pogrubienie"/>
          <w:rFonts w:asciiTheme="minorHAnsi" w:hAnsiTheme="minorHAnsi" w:cstheme="minorHAnsi"/>
          <w:color w:val="auto"/>
          <w:sz w:val="22"/>
          <w:szCs w:val="22"/>
        </w:rPr>
        <w:t>1</w:t>
      </w:r>
      <w:r w:rsidR="00376098" w:rsidRPr="00730E31">
        <w:rPr>
          <w:rStyle w:val="Pogrubienie"/>
          <w:rFonts w:asciiTheme="minorHAnsi" w:hAnsiTheme="minorHAnsi" w:cstheme="minorHAnsi"/>
          <w:color w:val="auto"/>
          <w:sz w:val="22"/>
          <w:szCs w:val="22"/>
        </w:rPr>
        <w:t>1</w:t>
      </w:r>
    </w:p>
    <w:p w14:paraId="2A1CEEF3" w14:textId="3363EE00" w:rsidR="00677BF4" w:rsidRPr="00730E31" w:rsidRDefault="00677BF4"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KARY UMOWNE I ODPOWIEDZIALNOŚĆ </w:t>
      </w:r>
    </w:p>
    <w:bookmarkEnd w:id="11"/>
    <w:p w14:paraId="36ACBCDD" w14:textId="384ED466" w:rsidR="00084A25" w:rsidRPr="00730E31" w:rsidRDefault="00084A25" w:rsidP="009770C1">
      <w:pPr>
        <w:pStyle w:val="NormalnyWeb"/>
        <w:numPr>
          <w:ilvl w:val="0"/>
          <w:numId w:val="4"/>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 xml:space="preserve">Ilekroć w </w:t>
      </w:r>
      <w:r w:rsidR="0064487B" w:rsidRPr="00730E31">
        <w:rPr>
          <w:rFonts w:asciiTheme="minorHAnsi" w:hAnsiTheme="minorHAnsi" w:cstheme="minorHAnsi"/>
          <w:color w:val="auto"/>
          <w:sz w:val="22"/>
          <w:szCs w:val="22"/>
        </w:rPr>
        <w:t>niniejszym paragrafie</w:t>
      </w:r>
      <w:r w:rsidRPr="00730E31">
        <w:rPr>
          <w:rFonts w:asciiTheme="minorHAnsi" w:hAnsiTheme="minorHAnsi" w:cstheme="minorHAnsi"/>
          <w:color w:val="auto"/>
          <w:sz w:val="22"/>
          <w:szCs w:val="22"/>
        </w:rPr>
        <w:t xml:space="preserve"> jest mowa o wynagrodzeniu</w:t>
      </w:r>
      <w:r w:rsidR="0064487B" w:rsidRPr="00730E31">
        <w:rPr>
          <w:rFonts w:asciiTheme="minorHAnsi" w:hAnsiTheme="minorHAnsi" w:cstheme="minorHAnsi"/>
          <w:color w:val="auto"/>
          <w:sz w:val="22"/>
          <w:szCs w:val="22"/>
        </w:rPr>
        <w:t>,</w:t>
      </w:r>
      <w:r w:rsidRPr="00730E31">
        <w:rPr>
          <w:rFonts w:asciiTheme="minorHAnsi" w:hAnsiTheme="minorHAnsi" w:cstheme="minorHAnsi"/>
          <w:color w:val="auto"/>
          <w:sz w:val="22"/>
          <w:szCs w:val="22"/>
        </w:rPr>
        <w:t xml:space="preserve"> należy przez to rozumieć łączne wynagrodzenie netto Wykonawcy za realizację Przedmiotu Umowy.</w:t>
      </w:r>
    </w:p>
    <w:p w14:paraId="1494D83B" w14:textId="797FCB72" w:rsidR="00677BF4" w:rsidRPr="00730E31" w:rsidRDefault="00B2102F" w:rsidP="009770C1">
      <w:pPr>
        <w:pStyle w:val="NormalnyWeb"/>
        <w:numPr>
          <w:ilvl w:val="0"/>
          <w:numId w:val="4"/>
        </w:numPr>
        <w:shd w:val="clear" w:color="auto" w:fill="FFFFFF"/>
        <w:spacing w:beforeAutospacing="0" w:after="0" w:afterAutospacing="0" w:line="276" w:lineRule="auto"/>
        <w:ind w:left="426"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Zamawiający ma prawo </w:t>
      </w:r>
      <w:r w:rsidR="00677BF4" w:rsidRPr="00730E31">
        <w:rPr>
          <w:rFonts w:asciiTheme="minorHAnsi" w:hAnsiTheme="minorHAnsi" w:cstheme="minorHAnsi"/>
          <w:color w:val="auto"/>
          <w:sz w:val="22"/>
          <w:szCs w:val="22"/>
        </w:rPr>
        <w:t>naliczeni</w:t>
      </w:r>
      <w:r w:rsidRPr="00730E31">
        <w:rPr>
          <w:rFonts w:asciiTheme="minorHAnsi" w:hAnsiTheme="minorHAnsi" w:cstheme="minorHAnsi"/>
          <w:color w:val="auto"/>
          <w:sz w:val="22"/>
          <w:szCs w:val="22"/>
        </w:rPr>
        <w:t>a</w:t>
      </w:r>
      <w:r w:rsidR="00677BF4" w:rsidRPr="00730E31">
        <w:rPr>
          <w:rFonts w:asciiTheme="minorHAnsi" w:hAnsiTheme="minorHAnsi" w:cstheme="minorHAnsi"/>
          <w:color w:val="auto"/>
          <w:sz w:val="22"/>
          <w:szCs w:val="22"/>
        </w:rPr>
        <w:t xml:space="preserve"> kar umownych w przypadku:</w:t>
      </w:r>
    </w:p>
    <w:p w14:paraId="2689807C" w14:textId="05F3789B" w:rsidR="00853E57" w:rsidRDefault="00853E57" w:rsidP="6762815A">
      <w:pPr>
        <w:pStyle w:val="NormalnyWeb"/>
        <w:numPr>
          <w:ilvl w:val="0"/>
          <w:numId w:val="28"/>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17374A42">
        <w:rPr>
          <w:rFonts w:asciiTheme="minorHAnsi" w:hAnsiTheme="minorHAnsi" w:cstheme="minorBidi"/>
          <w:color w:val="auto"/>
          <w:sz w:val="22"/>
          <w:szCs w:val="22"/>
        </w:rPr>
        <w:t xml:space="preserve">zwłoki Wykonawcy w wykonaniu Przedmiotu Umowy – w wysokości </w:t>
      </w:r>
      <w:r w:rsidRPr="00A1276D">
        <w:rPr>
          <w:rFonts w:asciiTheme="minorHAnsi" w:hAnsiTheme="minorHAnsi" w:cstheme="minorBidi"/>
          <w:color w:val="auto"/>
          <w:sz w:val="22"/>
          <w:szCs w:val="22"/>
        </w:rPr>
        <w:t>0,</w:t>
      </w:r>
      <w:r w:rsidR="5237A3A6" w:rsidRPr="00A1276D">
        <w:rPr>
          <w:rFonts w:asciiTheme="minorHAnsi" w:hAnsiTheme="minorHAnsi" w:cstheme="minorBidi"/>
          <w:color w:val="auto"/>
          <w:sz w:val="22"/>
          <w:szCs w:val="22"/>
        </w:rPr>
        <w:t>2</w:t>
      </w:r>
      <w:r w:rsidRPr="00A1276D">
        <w:rPr>
          <w:rFonts w:asciiTheme="minorHAnsi" w:hAnsiTheme="minorHAnsi" w:cstheme="minorBidi"/>
          <w:color w:val="auto"/>
          <w:sz w:val="22"/>
          <w:szCs w:val="22"/>
        </w:rPr>
        <w:t>%</w:t>
      </w:r>
      <w:r w:rsidRPr="17374A42">
        <w:rPr>
          <w:rFonts w:asciiTheme="minorHAnsi" w:hAnsiTheme="minorHAnsi" w:cstheme="minorBidi"/>
          <w:color w:val="auto"/>
          <w:sz w:val="22"/>
          <w:szCs w:val="22"/>
        </w:rPr>
        <w:t xml:space="preserve"> wynagrodzenia za każdy dzień zwłoki,</w:t>
      </w:r>
    </w:p>
    <w:p w14:paraId="3AB52DE1" w14:textId="3C8EDD34" w:rsidR="00677BF4" w:rsidRPr="00730E31" w:rsidRDefault="00853E57" w:rsidP="00A17362">
      <w:pPr>
        <w:pStyle w:val="NormalnyWeb"/>
        <w:numPr>
          <w:ilvl w:val="0"/>
          <w:numId w:val="28"/>
        </w:numPr>
        <w:shd w:val="clear" w:color="auto" w:fill="FFFFFF"/>
        <w:spacing w:beforeAutospacing="0" w:after="0" w:afterAutospacing="0"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zawinionego </w:t>
      </w:r>
      <w:r w:rsidR="00677BF4" w:rsidRPr="00730E31">
        <w:rPr>
          <w:rFonts w:asciiTheme="minorHAnsi" w:hAnsiTheme="minorHAnsi" w:cstheme="minorHAnsi"/>
          <w:color w:val="auto"/>
          <w:sz w:val="22"/>
          <w:szCs w:val="22"/>
        </w:rPr>
        <w:t xml:space="preserve">naruszenia przez Wykonawcę obowiązku </w:t>
      </w:r>
      <w:r w:rsidR="0064487B" w:rsidRPr="00730E31">
        <w:rPr>
          <w:rFonts w:asciiTheme="minorHAnsi" w:hAnsiTheme="minorHAnsi" w:cstheme="minorHAnsi"/>
          <w:color w:val="auto"/>
          <w:sz w:val="22"/>
          <w:szCs w:val="22"/>
        </w:rPr>
        <w:t xml:space="preserve">zachowania </w:t>
      </w:r>
      <w:r w:rsidR="00677BF4" w:rsidRPr="00730E31">
        <w:rPr>
          <w:rFonts w:asciiTheme="minorHAnsi" w:hAnsiTheme="minorHAnsi" w:cstheme="minorHAnsi"/>
          <w:color w:val="auto"/>
          <w:sz w:val="22"/>
          <w:szCs w:val="22"/>
        </w:rPr>
        <w:t>poufności</w:t>
      </w:r>
      <w:r w:rsidR="0064487B" w:rsidRPr="00730E31">
        <w:rPr>
          <w:rFonts w:asciiTheme="minorHAnsi" w:hAnsiTheme="minorHAnsi" w:cstheme="minorHAnsi"/>
          <w:color w:val="auto"/>
          <w:sz w:val="22"/>
          <w:szCs w:val="22"/>
        </w:rPr>
        <w:t>, o którym mowa w §</w:t>
      </w:r>
      <w:r w:rsidR="0038294B" w:rsidRPr="00730E31">
        <w:rPr>
          <w:rFonts w:asciiTheme="minorHAnsi" w:hAnsiTheme="minorHAnsi" w:cstheme="minorHAnsi"/>
          <w:color w:val="auto"/>
          <w:sz w:val="22"/>
          <w:szCs w:val="22"/>
        </w:rPr>
        <w:t>1</w:t>
      </w:r>
      <w:r w:rsidR="003E197B" w:rsidRPr="00730E31">
        <w:rPr>
          <w:rFonts w:asciiTheme="minorHAnsi" w:hAnsiTheme="minorHAnsi" w:cstheme="minorHAnsi"/>
          <w:color w:val="auto"/>
          <w:sz w:val="22"/>
          <w:szCs w:val="22"/>
        </w:rPr>
        <w:t>3</w:t>
      </w:r>
      <w:r w:rsidR="0064487B" w:rsidRPr="00730E31">
        <w:rPr>
          <w:rFonts w:asciiTheme="minorHAnsi" w:hAnsiTheme="minorHAnsi" w:cstheme="minorHAnsi"/>
          <w:color w:val="auto"/>
          <w:sz w:val="22"/>
          <w:szCs w:val="22"/>
        </w:rPr>
        <w:t xml:space="preserve"> </w:t>
      </w:r>
      <w:r w:rsidR="00677BF4" w:rsidRPr="00730E31">
        <w:rPr>
          <w:rFonts w:asciiTheme="minorHAnsi" w:hAnsiTheme="minorHAnsi" w:cstheme="minorHAnsi"/>
          <w:color w:val="auto"/>
          <w:sz w:val="22"/>
          <w:szCs w:val="22"/>
        </w:rPr>
        <w:t>– w wysokości 1000 zł za każdy przypadek naruszenia;</w:t>
      </w:r>
    </w:p>
    <w:p w14:paraId="3FC65025" w14:textId="5F333912" w:rsidR="00677BF4" w:rsidRPr="00730E31" w:rsidRDefault="00677BF4" w:rsidP="6762815A">
      <w:pPr>
        <w:pStyle w:val="NormalnyWeb"/>
        <w:numPr>
          <w:ilvl w:val="0"/>
          <w:numId w:val="28"/>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17374A42">
        <w:rPr>
          <w:rFonts w:asciiTheme="minorHAnsi" w:hAnsiTheme="minorHAnsi" w:cstheme="minorBidi"/>
          <w:color w:val="auto"/>
          <w:sz w:val="22"/>
          <w:szCs w:val="22"/>
        </w:rPr>
        <w:t>odstąpienia od Umowy przez Zamawiając</w:t>
      </w:r>
      <w:r w:rsidR="00B2102F" w:rsidRPr="17374A42">
        <w:rPr>
          <w:rFonts w:asciiTheme="minorHAnsi" w:hAnsiTheme="minorHAnsi" w:cstheme="minorBidi"/>
          <w:color w:val="auto"/>
          <w:sz w:val="22"/>
          <w:szCs w:val="22"/>
        </w:rPr>
        <w:t>ego</w:t>
      </w:r>
      <w:r w:rsidRPr="17374A42">
        <w:rPr>
          <w:rFonts w:asciiTheme="minorHAnsi" w:hAnsiTheme="minorHAnsi" w:cstheme="minorBidi"/>
          <w:color w:val="auto"/>
          <w:sz w:val="22"/>
          <w:szCs w:val="22"/>
        </w:rPr>
        <w:t xml:space="preserve"> z powodu </w:t>
      </w:r>
      <w:r w:rsidR="006069D0" w:rsidRPr="17374A42">
        <w:rPr>
          <w:rFonts w:asciiTheme="minorHAnsi" w:hAnsiTheme="minorHAnsi" w:cstheme="minorBidi"/>
          <w:color w:val="auto"/>
          <w:sz w:val="22"/>
          <w:szCs w:val="22"/>
        </w:rPr>
        <w:t>okoliczności,</w:t>
      </w:r>
      <w:r w:rsidRPr="17374A42">
        <w:rPr>
          <w:rFonts w:asciiTheme="minorHAnsi" w:hAnsiTheme="minorHAnsi" w:cstheme="minorBidi"/>
          <w:color w:val="auto"/>
          <w:sz w:val="22"/>
          <w:szCs w:val="22"/>
        </w:rPr>
        <w:t xml:space="preserve"> za które odpowiedzialność ponosi Wykonawca </w:t>
      </w:r>
      <w:r w:rsidR="0064487B" w:rsidRPr="17374A42">
        <w:rPr>
          <w:rFonts w:asciiTheme="minorHAnsi" w:hAnsiTheme="minorHAnsi" w:cstheme="minorBidi"/>
          <w:color w:val="auto"/>
          <w:sz w:val="22"/>
          <w:szCs w:val="22"/>
        </w:rPr>
        <w:t xml:space="preserve">– </w:t>
      </w:r>
      <w:r w:rsidRPr="17374A42">
        <w:rPr>
          <w:rFonts w:asciiTheme="minorHAnsi" w:hAnsiTheme="minorHAnsi" w:cstheme="minorBidi"/>
          <w:color w:val="auto"/>
          <w:sz w:val="22"/>
          <w:szCs w:val="22"/>
        </w:rPr>
        <w:t xml:space="preserve">w wysokości </w:t>
      </w:r>
      <w:r w:rsidR="6F45C7C6" w:rsidRPr="17374A42">
        <w:rPr>
          <w:rFonts w:asciiTheme="minorHAnsi" w:hAnsiTheme="minorHAnsi" w:cstheme="minorBidi"/>
          <w:color w:val="auto"/>
          <w:sz w:val="22"/>
          <w:szCs w:val="22"/>
        </w:rPr>
        <w:t>5</w:t>
      </w:r>
      <w:r w:rsidR="5296DBBC" w:rsidRPr="17374A42">
        <w:rPr>
          <w:rFonts w:asciiTheme="minorHAnsi" w:hAnsiTheme="minorHAnsi" w:cstheme="minorBidi"/>
          <w:color w:val="auto"/>
          <w:sz w:val="22"/>
          <w:szCs w:val="22"/>
        </w:rPr>
        <w:t>0</w:t>
      </w:r>
      <w:r w:rsidRPr="17374A42">
        <w:rPr>
          <w:rFonts w:asciiTheme="minorHAnsi" w:hAnsiTheme="minorHAnsi" w:cstheme="minorBidi"/>
          <w:color w:val="auto"/>
          <w:sz w:val="22"/>
          <w:szCs w:val="22"/>
        </w:rPr>
        <w:t xml:space="preserve">% </w:t>
      </w:r>
      <w:r w:rsidR="007939CB" w:rsidRPr="17374A42">
        <w:rPr>
          <w:rFonts w:asciiTheme="minorHAnsi" w:hAnsiTheme="minorHAnsi" w:cstheme="minorBidi"/>
          <w:color w:val="auto"/>
          <w:sz w:val="22"/>
          <w:szCs w:val="22"/>
        </w:rPr>
        <w:t>w</w:t>
      </w:r>
      <w:r w:rsidRPr="17374A42">
        <w:rPr>
          <w:rFonts w:asciiTheme="minorHAnsi" w:hAnsiTheme="minorHAnsi" w:cstheme="minorBidi"/>
          <w:color w:val="auto"/>
          <w:sz w:val="22"/>
          <w:szCs w:val="22"/>
        </w:rPr>
        <w:t>ynagrodzenia</w:t>
      </w:r>
      <w:r w:rsidR="00B2102F" w:rsidRPr="17374A42">
        <w:rPr>
          <w:rFonts w:asciiTheme="minorHAnsi" w:hAnsiTheme="minorHAnsi" w:cstheme="minorBidi"/>
          <w:color w:val="auto"/>
          <w:sz w:val="22"/>
          <w:szCs w:val="22"/>
        </w:rPr>
        <w:t>.</w:t>
      </w:r>
    </w:p>
    <w:p w14:paraId="227CE723" w14:textId="44B971BF" w:rsidR="00677BF4" w:rsidRPr="00730E31" w:rsidRDefault="00677BF4" w:rsidP="6762815A">
      <w:pPr>
        <w:pStyle w:val="NormalnyWeb"/>
        <w:numPr>
          <w:ilvl w:val="0"/>
          <w:numId w:val="4"/>
        </w:numPr>
        <w:shd w:val="clear" w:color="auto" w:fill="FFFFFF" w:themeFill="background1"/>
        <w:spacing w:beforeAutospacing="0" w:after="0" w:afterAutospacing="0" w:line="276" w:lineRule="auto"/>
        <w:ind w:left="426" w:hanging="425"/>
        <w:jc w:val="both"/>
        <w:rPr>
          <w:rFonts w:asciiTheme="minorHAnsi" w:hAnsiTheme="minorHAnsi" w:cstheme="minorBidi"/>
          <w:color w:val="auto"/>
          <w:sz w:val="22"/>
          <w:szCs w:val="22"/>
        </w:rPr>
      </w:pPr>
      <w:r w:rsidRPr="17374A42">
        <w:rPr>
          <w:rFonts w:asciiTheme="minorHAnsi" w:hAnsiTheme="minorHAnsi" w:cstheme="minorBidi"/>
          <w:color w:val="auto"/>
          <w:sz w:val="22"/>
          <w:szCs w:val="22"/>
        </w:rPr>
        <w:t xml:space="preserve">Łączna maksymalna </w:t>
      </w:r>
      <w:r w:rsidR="0064487B" w:rsidRPr="17374A42">
        <w:rPr>
          <w:rFonts w:asciiTheme="minorHAnsi" w:hAnsiTheme="minorHAnsi" w:cstheme="minorBidi"/>
          <w:color w:val="auto"/>
          <w:sz w:val="22"/>
          <w:szCs w:val="22"/>
        </w:rPr>
        <w:t>wysokość</w:t>
      </w:r>
      <w:r w:rsidRPr="17374A42">
        <w:rPr>
          <w:rFonts w:asciiTheme="minorHAnsi" w:hAnsiTheme="minorHAnsi" w:cstheme="minorBidi"/>
          <w:color w:val="auto"/>
          <w:sz w:val="22"/>
          <w:szCs w:val="22"/>
        </w:rPr>
        <w:t xml:space="preserve"> kar umownych, któr</w:t>
      </w:r>
      <w:r w:rsidR="00B2102F" w:rsidRPr="17374A42">
        <w:rPr>
          <w:rFonts w:asciiTheme="minorHAnsi" w:hAnsiTheme="minorHAnsi" w:cstheme="minorBidi"/>
          <w:color w:val="auto"/>
          <w:sz w:val="22"/>
          <w:szCs w:val="22"/>
        </w:rPr>
        <w:t>ej</w:t>
      </w:r>
      <w:r w:rsidRPr="17374A42">
        <w:rPr>
          <w:rFonts w:asciiTheme="minorHAnsi" w:hAnsiTheme="minorHAnsi" w:cstheme="minorBidi"/>
          <w:color w:val="auto"/>
          <w:sz w:val="22"/>
          <w:szCs w:val="22"/>
        </w:rPr>
        <w:t xml:space="preserve"> mo</w:t>
      </w:r>
      <w:r w:rsidR="00B2102F" w:rsidRPr="17374A42">
        <w:rPr>
          <w:rFonts w:asciiTheme="minorHAnsi" w:hAnsiTheme="minorHAnsi" w:cstheme="minorBidi"/>
          <w:color w:val="auto"/>
          <w:sz w:val="22"/>
          <w:szCs w:val="22"/>
        </w:rPr>
        <w:t>że</w:t>
      </w:r>
      <w:r w:rsidRPr="17374A42">
        <w:rPr>
          <w:rFonts w:asciiTheme="minorHAnsi" w:hAnsiTheme="minorHAnsi" w:cstheme="minorBidi"/>
          <w:color w:val="auto"/>
          <w:sz w:val="22"/>
          <w:szCs w:val="22"/>
        </w:rPr>
        <w:t xml:space="preserve"> dochodzić Zamawiający od Wykonawcy, jest ograniczona do wysokości </w:t>
      </w:r>
      <w:r w:rsidR="71DB0A34" w:rsidRPr="17374A42">
        <w:rPr>
          <w:rFonts w:asciiTheme="minorHAnsi" w:hAnsiTheme="minorHAnsi" w:cstheme="minorBidi"/>
          <w:color w:val="auto"/>
          <w:sz w:val="22"/>
          <w:szCs w:val="22"/>
        </w:rPr>
        <w:t>5</w:t>
      </w:r>
      <w:r w:rsidRPr="17374A42">
        <w:rPr>
          <w:rFonts w:asciiTheme="minorHAnsi" w:hAnsiTheme="minorHAnsi" w:cstheme="minorBidi"/>
          <w:color w:val="auto"/>
          <w:sz w:val="22"/>
          <w:szCs w:val="22"/>
        </w:rPr>
        <w:t xml:space="preserve">0% kwoty </w:t>
      </w:r>
      <w:r w:rsidR="007939CB" w:rsidRPr="17374A42">
        <w:rPr>
          <w:rFonts w:asciiTheme="minorHAnsi" w:hAnsiTheme="minorHAnsi" w:cstheme="minorBidi"/>
          <w:color w:val="auto"/>
          <w:sz w:val="22"/>
          <w:szCs w:val="22"/>
        </w:rPr>
        <w:t>w</w:t>
      </w:r>
      <w:r w:rsidRPr="17374A42">
        <w:rPr>
          <w:rFonts w:asciiTheme="minorHAnsi" w:hAnsiTheme="minorHAnsi" w:cstheme="minorBidi"/>
          <w:color w:val="auto"/>
          <w:sz w:val="22"/>
          <w:szCs w:val="22"/>
        </w:rPr>
        <w:t>ynagrodzenia</w:t>
      </w:r>
      <w:r w:rsidR="00B2102F" w:rsidRPr="17374A42">
        <w:rPr>
          <w:rFonts w:asciiTheme="minorHAnsi" w:hAnsiTheme="minorHAnsi" w:cstheme="minorBidi"/>
          <w:color w:val="auto"/>
          <w:sz w:val="22"/>
          <w:szCs w:val="22"/>
        </w:rPr>
        <w:t>.</w:t>
      </w:r>
    </w:p>
    <w:p w14:paraId="643DD8FD" w14:textId="485987F6" w:rsidR="00677BF4" w:rsidRDefault="00677BF4" w:rsidP="009770C1">
      <w:pPr>
        <w:pStyle w:val="NormalnyWeb"/>
        <w:numPr>
          <w:ilvl w:val="0"/>
          <w:numId w:val="4"/>
        </w:numPr>
        <w:shd w:val="clear" w:color="auto" w:fill="FFFFFF"/>
        <w:spacing w:beforeAutospacing="0" w:after="0" w:afterAutospacing="0" w:line="276" w:lineRule="auto"/>
        <w:ind w:left="426"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Naliczenie kar umownych nie pozbawia Zamawiając</w:t>
      </w:r>
      <w:r w:rsidR="00B2102F" w:rsidRPr="00730E31">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prawa do dochodzenia odszkodowania uzupełniającego na zasadach ogólnych</w:t>
      </w:r>
      <w:r w:rsidR="00853E57">
        <w:rPr>
          <w:rFonts w:asciiTheme="minorHAnsi" w:hAnsiTheme="minorHAnsi" w:cstheme="minorHAnsi"/>
          <w:color w:val="auto"/>
          <w:sz w:val="22"/>
          <w:szCs w:val="22"/>
        </w:rPr>
        <w:t>.</w:t>
      </w:r>
    </w:p>
    <w:p w14:paraId="293A7F4E" w14:textId="6841FF74" w:rsidR="002F168B" w:rsidRPr="00730E31" w:rsidRDefault="002F168B" w:rsidP="009770C1">
      <w:pPr>
        <w:pStyle w:val="NormalnyWeb"/>
        <w:numPr>
          <w:ilvl w:val="0"/>
          <w:numId w:val="4"/>
        </w:numPr>
        <w:shd w:val="clear" w:color="auto" w:fill="FFFFFF"/>
        <w:spacing w:beforeAutospacing="0" w:after="0" w:afterAutospacing="0" w:line="276" w:lineRule="auto"/>
        <w:ind w:left="426" w:hanging="425"/>
        <w:jc w:val="both"/>
        <w:rPr>
          <w:rFonts w:asciiTheme="minorHAnsi" w:hAnsiTheme="minorHAnsi" w:cstheme="minorHAnsi"/>
          <w:color w:val="auto"/>
          <w:sz w:val="22"/>
          <w:szCs w:val="22"/>
        </w:rPr>
      </w:pPr>
      <w:r>
        <w:rPr>
          <w:rFonts w:asciiTheme="minorHAnsi" w:hAnsiTheme="minorHAnsi" w:cstheme="minorHAnsi"/>
          <w:color w:val="auto"/>
          <w:sz w:val="22"/>
          <w:szCs w:val="22"/>
        </w:rPr>
        <w:t>Przed naliczeniem kary umownej Zamawiający poinformuje Wykonawcę o zamiarze naliczenia kary, celem umożliwienia Wykonawcy przedstawienia stanowiska w zakresie zasadności kary, w terminie wyznaczonym przez Zamawiającego.</w:t>
      </w:r>
    </w:p>
    <w:p w14:paraId="1431069D" w14:textId="17B5A51C" w:rsidR="7C9B7572" w:rsidRPr="00853E57" w:rsidRDefault="7C9B7572" w:rsidP="00853E57">
      <w:pPr>
        <w:pStyle w:val="NormalnyWeb"/>
        <w:numPr>
          <w:ilvl w:val="0"/>
          <w:numId w:val="4"/>
        </w:numPr>
        <w:shd w:val="clear" w:color="auto" w:fill="FFFFFF" w:themeFill="background1"/>
        <w:spacing w:beforeAutospacing="0" w:after="0" w:afterAutospacing="0" w:line="276" w:lineRule="auto"/>
        <w:ind w:left="426" w:hanging="425"/>
        <w:jc w:val="both"/>
        <w:rPr>
          <w:rFonts w:asciiTheme="minorHAnsi" w:hAnsiTheme="minorHAnsi" w:cstheme="minorBidi"/>
          <w:b/>
          <w:bCs/>
          <w:color w:val="auto"/>
          <w:sz w:val="22"/>
          <w:szCs w:val="22"/>
        </w:rPr>
      </w:pPr>
      <w:r w:rsidRPr="00853E57">
        <w:rPr>
          <w:rFonts w:asciiTheme="minorHAnsi" w:hAnsiTheme="minorHAnsi" w:cstheme="minorBidi"/>
          <w:color w:val="auto"/>
          <w:sz w:val="22"/>
          <w:szCs w:val="22"/>
        </w:rPr>
        <w:t>Wykonawca pozostaje odpowiedzialny za działania i zaniechania podwykonawc</w:t>
      </w:r>
      <w:r w:rsidR="002F168B">
        <w:rPr>
          <w:rFonts w:asciiTheme="minorHAnsi" w:hAnsiTheme="minorHAnsi" w:cstheme="minorBidi"/>
          <w:color w:val="auto"/>
          <w:sz w:val="22"/>
          <w:szCs w:val="22"/>
        </w:rPr>
        <w:t>ów</w:t>
      </w:r>
      <w:r w:rsidRPr="00853E57">
        <w:rPr>
          <w:rFonts w:asciiTheme="minorHAnsi" w:hAnsiTheme="minorHAnsi" w:cstheme="minorBidi"/>
          <w:color w:val="auto"/>
          <w:sz w:val="22"/>
          <w:szCs w:val="22"/>
        </w:rPr>
        <w:t xml:space="preserve"> jak za swoje własne działania lub zaniechania.</w:t>
      </w:r>
    </w:p>
    <w:p w14:paraId="155B8E43" w14:textId="77777777" w:rsidR="00677BF4" w:rsidRPr="00730E31" w:rsidRDefault="00677BF4"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12" w:name="_Hlk203754421"/>
    </w:p>
    <w:p w14:paraId="6E4DEAD6" w14:textId="2EBE32B4" w:rsidR="00677BF4" w:rsidRPr="00730E31" w:rsidRDefault="00677BF4" w:rsidP="003662D3">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 </w:t>
      </w:r>
      <w:r w:rsidR="00CF3370" w:rsidRPr="00730E31">
        <w:rPr>
          <w:rStyle w:val="Pogrubienie"/>
          <w:rFonts w:asciiTheme="minorHAnsi" w:hAnsiTheme="minorHAnsi" w:cstheme="minorHAnsi"/>
          <w:color w:val="auto"/>
          <w:sz w:val="22"/>
          <w:szCs w:val="22"/>
        </w:rPr>
        <w:t>1</w:t>
      </w:r>
      <w:r w:rsidR="00376098" w:rsidRPr="00730E31">
        <w:rPr>
          <w:rStyle w:val="Pogrubienie"/>
          <w:rFonts w:asciiTheme="minorHAnsi" w:hAnsiTheme="minorHAnsi" w:cstheme="minorHAnsi"/>
          <w:color w:val="auto"/>
          <w:sz w:val="22"/>
          <w:szCs w:val="22"/>
        </w:rPr>
        <w:t>2</w:t>
      </w:r>
    </w:p>
    <w:p w14:paraId="47BA55B2" w14:textId="77777777" w:rsidR="00864A7C" w:rsidRPr="00730E31" w:rsidRDefault="00B528BB" w:rsidP="003662D3">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 xml:space="preserve">SIŁA WYŻSZA </w:t>
      </w:r>
    </w:p>
    <w:bookmarkEnd w:id="12"/>
    <w:p w14:paraId="23BE0DEB" w14:textId="77777777" w:rsidR="00864A7C" w:rsidRPr="00730E31" w:rsidRDefault="00B528BB" w:rsidP="00A17362">
      <w:pPr>
        <w:pStyle w:val="NormalnyWeb"/>
        <w:numPr>
          <w:ilvl w:val="0"/>
          <w:numId w:val="16"/>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77777777" w:rsidR="00864A7C" w:rsidRPr="00730E31" w:rsidRDefault="00B528BB" w:rsidP="00A17362">
      <w:pPr>
        <w:pStyle w:val="NormalnyWeb"/>
        <w:numPr>
          <w:ilvl w:val="0"/>
          <w:numId w:val="16"/>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B05CECC" w14:textId="1E5F55F5" w:rsidR="00864A7C" w:rsidRPr="00730E31" w:rsidRDefault="00B528BB" w:rsidP="00A17362">
      <w:pPr>
        <w:pStyle w:val="NormalnyWeb"/>
        <w:numPr>
          <w:ilvl w:val="0"/>
          <w:numId w:val="16"/>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730E31" w:rsidRDefault="00B528BB" w:rsidP="00A17362">
      <w:pPr>
        <w:pStyle w:val="NormalnyWeb"/>
        <w:numPr>
          <w:ilvl w:val="0"/>
          <w:numId w:val="16"/>
        </w:numPr>
        <w:shd w:val="clear" w:color="auto" w:fill="FFFFFF"/>
        <w:spacing w:beforeAutospacing="0" w:after="0" w:afterAutospacing="0" w:line="276" w:lineRule="auto"/>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Okres występowania siły wyższej powoduje odpowiednie przesunięcie terminów realizacji usług określonych w Umowie.</w:t>
      </w:r>
    </w:p>
    <w:p w14:paraId="5E26EB88" w14:textId="77777777" w:rsidR="00392CAF" w:rsidRPr="00730E31" w:rsidRDefault="00392CAF" w:rsidP="0069077F">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p>
    <w:p w14:paraId="2ED9D4D0" w14:textId="4B7550C1" w:rsidR="00864A7C" w:rsidRPr="00730E31" w:rsidRDefault="00B528BB" w:rsidP="0069077F">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bookmarkStart w:id="13" w:name="_Hlk203754426"/>
      <w:r w:rsidRPr="00730E31">
        <w:rPr>
          <w:rStyle w:val="Pogrubienie"/>
          <w:rFonts w:asciiTheme="minorHAnsi" w:hAnsiTheme="minorHAnsi" w:cstheme="minorHAnsi"/>
          <w:color w:val="auto"/>
          <w:sz w:val="22"/>
          <w:szCs w:val="22"/>
        </w:rPr>
        <w:t xml:space="preserve">§ </w:t>
      </w:r>
      <w:r w:rsidR="00CF3370" w:rsidRPr="00730E31">
        <w:rPr>
          <w:rStyle w:val="Pogrubienie"/>
          <w:rFonts w:asciiTheme="minorHAnsi" w:hAnsiTheme="minorHAnsi" w:cstheme="minorHAnsi"/>
          <w:color w:val="auto"/>
          <w:sz w:val="22"/>
          <w:szCs w:val="22"/>
        </w:rPr>
        <w:t>1</w:t>
      </w:r>
      <w:r w:rsidR="00376098" w:rsidRPr="00730E31">
        <w:rPr>
          <w:rStyle w:val="Pogrubienie"/>
          <w:rFonts w:asciiTheme="minorHAnsi" w:hAnsiTheme="minorHAnsi" w:cstheme="minorHAnsi"/>
          <w:color w:val="auto"/>
          <w:sz w:val="22"/>
          <w:szCs w:val="22"/>
        </w:rPr>
        <w:t>3</w:t>
      </w:r>
    </w:p>
    <w:p w14:paraId="75C5F82A" w14:textId="77777777" w:rsidR="00864A7C" w:rsidRPr="00730E31" w:rsidRDefault="00B528BB" w:rsidP="0069077F">
      <w:pPr>
        <w:pStyle w:val="NormalnyWeb"/>
        <w:keepNext/>
        <w:shd w:val="clear" w:color="auto" w:fill="FFFFFF"/>
        <w:spacing w:beforeAutospacing="0" w:after="0" w:afterAutospacing="0" w:line="276" w:lineRule="auto"/>
        <w:ind w:hanging="425"/>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POUFNOŚĆ</w:t>
      </w:r>
    </w:p>
    <w:bookmarkEnd w:id="13"/>
    <w:p w14:paraId="76D8D6E4" w14:textId="246E1DEF" w:rsidR="00864A7C" w:rsidRPr="00730E31" w:rsidRDefault="00B528BB" w:rsidP="6C359D3D">
      <w:pPr>
        <w:pStyle w:val="NormalnyWeb"/>
        <w:keepNext/>
        <w:numPr>
          <w:ilvl w:val="0"/>
          <w:numId w:val="5"/>
        </w:numPr>
        <w:shd w:val="clear" w:color="auto" w:fill="FFFFFF" w:themeFill="background1"/>
        <w:spacing w:beforeAutospacing="0" w:after="0" w:afterAutospacing="0" w:line="276" w:lineRule="auto"/>
        <w:ind w:left="426" w:hanging="425"/>
        <w:jc w:val="both"/>
        <w:rPr>
          <w:rFonts w:asciiTheme="minorHAnsi" w:hAnsiTheme="minorHAnsi" w:cstheme="minorBidi"/>
          <w:b/>
          <w:bCs/>
          <w:color w:val="auto"/>
          <w:sz w:val="22"/>
          <w:szCs w:val="22"/>
        </w:rPr>
      </w:pPr>
      <w:r w:rsidRPr="00730E31">
        <w:rPr>
          <w:rFonts w:asciiTheme="minorHAnsi" w:hAnsiTheme="minorHAnsi" w:cstheme="minorBidi"/>
          <w:color w:val="auto"/>
          <w:sz w:val="22"/>
          <w:szCs w:val="22"/>
        </w:rPr>
        <w:t>Strony zobowiązują się do utrzymania w tajemnicy i nieujawniania, niepublikowania, nieprzekazywania i nieudostępniania w żaden inny sposób osobom trzecim, jakichkolwiek:</w:t>
      </w:r>
    </w:p>
    <w:p w14:paraId="77B8D3F9" w14:textId="6E0BF3A2" w:rsidR="00864A7C" w:rsidRPr="00730E31" w:rsidRDefault="00B528BB" w:rsidP="00A17362">
      <w:pPr>
        <w:pStyle w:val="NormalnyWeb"/>
        <w:numPr>
          <w:ilvl w:val="0"/>
          <w:numId w:val="1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informacji i danych dotyczących podejmowanych przez jedną ze Stron czynności w toku realizacji Umowy;</w:t>
      </w:r>
    </w:p>
    <w:p w14:paraId="08A8EE12" w14:textId="4F4F0AEF" w:rsidR="00864A7C" w:rsidRPr="00730E31" w:rsidRDefault="00B528BB" w:rsidP="00A17362">
      <w:pPr>
        <w:pStyle w:val="NormalnyWeb"/>
        <w:numPr>
          <w:ilvl w:val="0"/>
          <w:numId w:val="1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oferowanych cen, stosowanych marż, posiadanych upustów lub warunków handlowych</w:t>
      </w:r>
      <w:r w:rsidR="003E03B9" w:rsidRPr="00730E31">
        <w:rPr>
          <w:rFonts w:asciiTheme="minorHAnsi" w:hAnsiTheme="minorHAnsi" w:cstheme="minorHAnsi"/>
          <w:color w:val="auto"/>
          <w:sz w:val="22"/>
          <w:szCs w:val="22"/>
        </w:rPr>
        <w:t xml:space="preserve">- skalkulowanych indywidualnie i dedykowanych </w:t>
      </w:r>
      <w:r w:rsidR="00A71937" w:rsidRPr="00730E31">
        <w:rPr>
          <w:rFonts w:asciiTheme="minorHAnsi" w:hAnsiTheme="minorHAnsi" w:cstheme="minorHAnsi"/>
          <w:color w:val="auto"/>
          <w:sz w:val="22"/>
          <w:szCs w:val="22"/>
        </w:rPr>
        <w:t>Zamawiającemu</w:t>
      </w:r>
      <w:r w:rsidR="00F7062A" w:rsidRPr="00730E31">
        <w:rPr>
          <w:rFonts w:asciiTheme="minorHAnsi" w:hAnsiTheme="minorHAnsi" w:cstheme="minorHAnsi"/>
          <w:color w:val="auto"/>
          <w:sz w:val="22"/>
          <w:szCs w:val="22"/>
        </w:rPr>
        <w:t>;</w:t>
      </w:r>
    </w:p>
    <w:p w14:paraId="53C1F0B2" w14:textId="26636218" w:rsidR="00864A7C" w:rsidRPr="00730E31" w:rsidRDefault="00B528BB" w:rsidP="00A17362">
      <w:pPr>
        <w:pStyle w:val="NormalnyWeb"/>
        <w:numPr>
          <w:ilvl w:val="0"/>
          <w:numId w:val="1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informacji i danych stanowiących tajemnicę Stron w rozumieniu przepisów ustawy o zwalczaniu nieuczciwej konkurencji;</w:t>
      </w:r>
    </w:p>
    <w:p w14:paraId="523BB36E" w14:textId="4DB70271" w:rsidR="00864A7C" w:rsidRPr="00730E31" w:rsidRDefault="00B528BB" w:rsidP="00A17362">
      <w:pPr>
        <w:pStyle w:val="NormalnyWeb"/>
        <w:numPr>
          <w:ilvl w:val="0"/>
          <w:numId w:val="17"/>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innych informacji prawnie chronionych;</w:t>
      </w:r>
    </w:p>
    <w:p w14:paraId="575F69D6" w14:textId="32EAF292" w:rsidR="00864A7C" w:rsidRPr="00730E31" w:rsidRDefault="00B528BB" w:rsidP="0069077F">
      <w:pPr>
        <w:pStyle w:val="NormalnyWeb"/>
        <w:shd w:val="clear" w:color="auto" w:fill="FFFFFF"/>
        <w:spacing w:beforeAutospacing="0" w:after="0" w:afterAutospacing="0" w:line="276" w:lineRule="auto"/>
        <w:ind w:left="426"/>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które to informacje uzyskają w trakcie lub w związku z realizacją Umowy, bez względu na sposób i formę ich utrwalenia lub przekazania, w szczególności w formie pisemnej, kserokopii, </w:t>
      </w:r>
      <w:r w:rsidR="003E03B9" w:rsidRPr="00730E31">
        <w:rPr>
          <w:rFonts w:asciiTheme="minorHAnsi" w:hAnsiTheme="minorHAnsi" w:cstheme="minorHAnsi"/>
          <w:color w:val="auto"/>
          <w:sz w:val="22"/>
          <w:szCs w:val="22"/>
        </w:rPr>
        <w:t xml:space="preserve">wiadomości e-mail </w:t>
      </w:r>
      <w:r w:rsidRPr="00730E31">
        <w:rPr>
          <w:rFonts w:asciiTheme="minorHAnsi" w:hAnsiTheme="minorHAnsi" w:cstheme="minorHAnsi"/>
          <w:color w:val="auto"/>
          <w:sz w:val="22"/>
          <w:szCs w:val="22"/>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730E31" w:rsidRDefault="00B528BB" w:rsidP="009770C1">
      <w:pPr>
        <w:pStyle w:val="NormalnyWeb"/>
        <w:numPr>
          <w:ilvl w:val="0"/>
          <w:numId w:val="5"/>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730E31" w:rsidRDefault="00B528BB" w:rsidP="009770C1">
      <w:pPr>
        <w:pStyle w:val="NormalnyWeb"/>
        <w:numPr>
          <w:ilvl w:val="0"/>
          <w:numId w:val="5"/>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 xml:space="preserve">Wykonawca zobowiąże pisemnie pracowników wyznaczonych do realizacji </w:t>
      </w:r>
      <w:r w:rsidR="006C4628" w:rsidRPr="00730E31">
        <w:rPr>
          <w:rFonts w:asciiTheme="minorHAnsi" w:hAnsiTheme="minorHAnsi" w:cstheme="minorHAnsi"/>
          <w:color w:val="auto"/>
          <w:sz w:val="22"/>
          <w:szCs w:val="22"/>
        </w:rPr>
        <w:t>P</w:t>
      </w:r>
      <w:r w:rsidRPr="00730E31">
        <w:rPr>
          <w:rFonts w:asciiTheme="minorHAnsi" w:hAnsiTheme="minorHAnsi" w:cstheme="minorHAnsi"/>
          <w:color w:val="auto"/>
          <w:sz w:val="22"/>
          <w:szCs w:val="22"/>
        </w:rPr>
        <w:t xml:space="preserve">rzedmiotu Umowy do zachowania tajemnicy. </w:t>
      </w:r>
    </w:p>
    <w:p w14:paraId="101EE61D" w14:textId="72368F03" w:rsidR="0087336B" w:rsidRPr="00730E31" w:rsidRDefault="00B528BB" w:rsidP="009770C1">
      <w:pPr>
        <w:pStyle w:val="NormalnyWeb"/>
        <w:numPr>
          <w:ilvl w:val="0"/>
          <w:numId w:val="5"/>
        </w:numPr>
        <w:shd w:val="clear" w:color="auto" w:fill="FFFFFF"/>
        <w:spacing w:beforeAutospacing="0" w:after="0" w:afterAutospacing="0" w:line="276" w:lineRule="auto"/>
        <w:ind w:left="425" w:hanging="425"/>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Zamawiający zobowiązuje się do zapewnienia poufności udostępnionej dokumentacji technicznej Oprogramowania Aplikacyjnego.</w:t>
      </w:r>
    </w:p>
    <w:p w14:paraId="0CF80643" w14:textId="506CA779" w:rsidR="00864A7C" w:rsidRPr="00730E31" w:rsidRDefault="00B528BB" w:rsidP="6C359D3D">
      <w:pPr>
        <w:pStyle w:val="NormalnyWeb"/>
        <w:numPr>
          <w:ilvl w:val="0"/>
          <w:numId w:val="5"/>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00730E31">
        <w:rPr>
          <w:rFonts w:asciiTheme="minorHAnsi" w:hAnsiTheme="minorHAnsi" w:cstheme="minorBidi"/>
          <w:color w:val="auto"/>
          <w:sz w:val="22"/>
          <w:szCs w:val="22"/>
        </w:rPr>
        <w:t>Strony Umowy mają prawo do wykorzystania informacji o fakcie zawarcia i realizacji Umowy oraz wskazania ogólnego przedmiotu i Stron Umowy dla celów referencyjnych i marketingowych, w tym podania tych informacji do wiadomości publicznej, pod warunkiem nieujawniania szczegółów handlowych oraz technicznych.</w:t>
      </w:r>
    </w:p>
    <w:p w14:paraId="0168F4AF" w14:textId="77777777" w:rsidR="0087336B" w:rsidRPr="00730E31" w:rsidRDefault="0087336B" w:rsidP="0069077F">
      <w:pPr>
        <w:pStyle w:val="NormalnyWeb"/>
        <w:shd w:val="clear" w:color="auto" w:fill="FFFFFF"/>
        <w:spacing w:beforeAutospacing="0" w:after="0" w:afterAutospacing="0" w:line="276" w:lineRule="auto"/>
        <w:jc w:val="both"/>
        <w:rPr>
          <w:rFonts w:asciiTheme="minorHAnsi" w:hAnsiTheme="minorHAnsi" w:cstheme="minorHAnsi"/>
          <w:b/>
          <w:color w:val="auto"/>
          <w:sz w:val="22"/>
          <w:szCs w:val="22"/>
        </w:rPr>
      </w:pPr>
    </w:p>
    <w:p w14:paraId="221500CC" w14:textId="12B616B2" w:rsidR="00864A7C" w:rsidRPr="00730E31" w:rsidRDefault="00B528BB"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14" w:name="_Hlk203754437"/>
      <w:r w:rsidRPr="00730E31">
        <w:rPr>
          <w:rStyle w:val="Pogrubienie"/>
          <w:rFonts w:asciiTheme="minorHAnsi" w:hAnsiTheme="minorHAnsi" w:cstheme="minorHAnsi"/>
          <w:color w:val="auto"/>
          <w:sz w:val="22"/>
          <w:szCs w:val="22"/>
        </w:rPr>
        <w:t xml:space="preserve">§ </w:t>
      </w:r>
      <w:r w:rsidR="00A42EFA" w:rsidRPr="00730E31">
        <w:rPr>
          <w:rStyle w:val="Pogrubienie"/>
          <w:rFonts w:asciiTheme="minorHAnsi" w:hAnsiTheme="minorHAnsi" w:cstheme="minorHAnsi"/>
          <w:color w:val="auto"/>
          <w:sz w:val="22"/>
          <w:szCs w:val="22"/>
        </w:rPr>
        <w:t>1</w:t>
      </w:r>
      <w:r w:rsidR="00376098" w:rsidRPr="00730E31">
        <w:rPr>
          <w:rStyle w:val="Pogrubienie"/>
          <w:rFonts w:asciiTheme="minorHAnsi" w:hAnsiTheme="minorHAnsi" w:cstheme="minorHAnsi"/>
          <w:color w:val="auto"/>
          <w:sz w:val="22"/>
          <w:szCs w:val="22"/>
        </w:rPr>
        <w:t>4</w:t>
      </w:r>
    </w:p>
    <w:p w14:paraId="18974886" w14:textId="6AFA5A14" w:rsidR="002F168B" w:rsidRDefault="005D57AF" w:rsidP="17374A42">
      <w:pPr>
        <w:pStyle w:val="NormalnyWeb"/>
        <w:shd w:val="clear" w:color="auto" w:fill="FFFFFF" w:themeFill="background1"/>
        <w:spacing w:beforeAutospacing="0" w:after="0" w:afterAutospacing="0" w:line="276" w:lineRule="auto"/>
        <w:ind w:hanging="426"/>
        <w:jc w:val="center"/>
        <w:rPr>
          <w:rStyle w:val="Pogrubienie"/>
          <w:rFonts w:asciiTheme="minorHAnsi" w:hAnsiTheme="minorHAnsi" w:cstheme="minorBidi"/>
          <w:color w:val="EE0000"/>
          <w:sz w:val="22"/>
          <w:szCs w:val="22"/>
        </w:rPr>
      </w:pPr>
      <w:r w:rsidRPr="59F73098">
        <w:rPr>
          <w:rStyle w:val="Pogrubienie"/>
          <w:rFonts w:asciiTheme="minorHAnsi" w:hAnsiTheme="minorHAnsi" w:cstheme="minorBidi"/>
          <w:color w:val="auto"/>
          <w:sz w:val="22"/>
          <w:szCs w:val="22"/>
        </w:rPr>
        <w:t>ZMIANA UMOWY</w:t>
      </w:r>
    </w:p>
    <w:bookmarkEnd w:id="14"/>
    <w:p w14:paraId="3C3E5B85" w14:textId="6BE19F0F" w:rsidR="001D41FF" w:rsidRPr="00A17362" w:rsidRDefault="001D41FF" w:rsidP="00A17362">
      <w:pPr>
        <w:pStyle w:val="NormalnyWeb"/>
        <w:keepNext/>
        <w:numPr>
          <w:ilvl w:val="0"/>
          <w:numId w:val="3"/>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00730E31">
        <w:rPr>
          <w:rFonts w:asciiTheme="minorHAnsi" w:hAnsiTheme="minorHAnsi" w:cstheme="minorBidi"/>
          <w:color w:val="auto"/>
          <w:sz w:val="22"/>
          <w:szCs w:val="22"/>
        </w:rPr>
        <w:t>Zmian</w:t>
      </w:r>
      <w:r>
        <w:rPr>
          <w:rFonts w:asciiTheme="minorHAnsi" w:hAnsiTheme="minorHAnsi" w:cstheme="minorBidi"/>
          <w:color w:val="auto"/>
          <w:sz w:val="22"/>
          <w:szCs w:val="22"/>
        </w:rPr>
        <w:t>a</w:t>
      </w:r>
      <w:r w:rsidRPr="00730E31">
        <w:rPr>
          <w:rFonts w:asciiTheme="minorHAnsi" w:hAnsiTheme="minorHAnsi" w:cstheme="minorBidi"/>
          <w:color w:val="auto"/>
          <w:sz w:val="22"/>
          <w:szCs w:val="22"/>
        </w:rPr>
        <w:t xml:space="preserve"> Umowy wymaga formy pisemnej pod rygorem nieważności, za wyjątkiem zmian, dla których w treści Umowy postanowiono inaczej.</w:t>
      </w:r>
    </w:p>
    <w:p w14:paraId="0FD9CE30" w14:textId="56448D84" w:rsidR="00ED7391" w:rsidRPr="006069D0" w:rsidRDefault="001D41FF" w:rsidP="6762815A">
      <w:pPr>
        <w:pStyle w:val="NormalnyWeb"/>
        <w:numPr>
          <w:ilvl w:val="0"/>
          <w:numId w:val="8"/>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59F73098">
        <w:rPr>
          <w:rFonts w:asciiTheme="minorHAnsi" w:hAnsiTheme="minorHAnsi" w:cstheme="minorBidi"/>
          <w:color w:val="auto"/>
          <w:sz w:val="22"/>
          <w:szCs w:val="22"/>
        </w:rPr>
        <w:t xml:space="preserve">Strony </w:t>
      </w:r>
      <w:r w:rsidR="00ED7391" w:rsidRPr="59F73098">
        <w:rPr>
          <w:rFonts w:asciiTheme="minorHAnsi" w:hAnsiTheme="minorHAnsi" w:cstheme="minorBidi"/>
          <w:color w:val="auto"/>
          <w:sz w:val="22"/>
          <w:szCs w:val="22"/>
        </w:rPr>
        <w:t xml:space="preserve">przewidują możliwość wprowadzenia do Umowy zmian </w:t>
      </w:r>
      <w:r w:rsidR="00B2102F" w:rsidRPr="59F73098">
        <w:rPr>
          <w:rFonts w:asciiTheme="minorHAnsi" w:hAnsiTheme="minorHAnsi" w:cstheme="minorBidi"/>
          <w:color w:val="auto"/>
          <w:sz w:val="22"/>
          <w:szCs w:val="22"/>
        </w:rPr>
        <w:t xml:space="preserve">w zakresie wysokości wynagrodzenia Wykonawcy lub zakresu </w:t>
      </w:r>
      <w:r w:rsidR="006C4628" w:rsidRPr="59F73098">
        <w:rPr>
          <w:rFonts w:asciiTheme="minorHAnsi" w:hAnsiTheme="minorHAnsi" w:cstheme="minorBidi"/>
          <w:color w:val="auto"/>
          <w:sz w:val="22"/>
          <w:szCs w:val="22"/>
        </w:rPr>
        <w:t>P</w:t>
      </w:r>
      <w:r w:rsidR="00B2102F" w:rsidRPr="59F73098">
        <w:rPr>
          <w:rFonts w:asciiTheme="minorHAnsi" w:hAnsiTheme="minorHAnsi" w:cstheme="minorBidi"/>
          <w:color w:val="auto"/>
          <w:sz w:val="22"/>
          <w:szCs w:val="22"/>
        </w:rPr>
        <w:t xml:space="preserve">rzedmiotu Umowy w razie zaistnienia sytuacji </w:t>
      </w:r>
      <w:r w:rsidR="00ED7391" w:rsidRPr="59F73098">
        <w:rPr>
          <w:rFonts w:asciiTheme="minorHAnsi" w:hAnsiTheme="minorHAnsi" w:cstheme="minorBidi"/>
          <w:color w:val="auto"/>
          <w:sz w:val="22"/>
          <w:szCs w:val="22"/>
        </w:rPr>
        <w:t>opisanych poniżej:</w:t>
      </w:r>
    </w:p>
    <w:p w14:paraId="14F45996" w14:textId="4F15E495" w:rsidR="00ED7391" w:rsidRPr="006069D0" w:rsidRDefault="00ED7391" w:rsidP="00A17362">
      <w:pPr>
        <w:pStyle w:val="NormalnyWeb"/>
        <w:numPr>
          <w:ilvl w:val="0"/>
          <w:numId w:val="18"/>
        </w:numPr>
        <w:shd w:val="clear" w:color="auto" w:fill="FFFFFF"/>
        <w:spacing w:beforeAutospacing="0" w:after="0" w:afterAutospacing="0" w:line="276" w:lineRule="auto"/>
        <w:jc w:val="both"/>
        <w:rPr>
          <w:rFonts w:asciiTheme="minorHAnsi" w:hAnsiTheme="minorHAnsi" w:cstheme="minorHAnsi"/>
          <w:color w:val="auto"/>
          <w:sz w:val="22"/>
          <w:szCs w:val="22"/>
        </w:rPr>
      </w:pPr>
      <w:r w:rsidRPr="006069D0">
        <w:rPr>
          <w:rFonts w:asciiTheme="minorHAnsi" w:hAnsiTheme="minorHAnsi" w:cstheme="minorHAnsi"/>
          <w:color w:val="auto"/>
          <w:sz w:val="22"/>
          <w:szCs w:val="22"/>
        </w:rPr>
        <w:t>w przypadku wystąpienia siły wyższej</w:t>
      </w:r>
      <w:r w:rsidR="006C4628" w:rsidRPr="006069D0">
        <w:rPr>
          <w:rFonts w:asciiTheme="minorHAnsi" w:hAnsiTheme="minorHAnsi" w:cstheme="minorHAnsi"/>
          <w:color w:val="auto"/>
          <w:sz w:val="22"/>
          <w:szCs w:val="22"/>
        </w:rPr>
        <w:t>,</w:t>
      </w:r>
    </w:p>
    <w:p w14:paraId="7CC10841" w14:textId="7F1D2188" w:rsidR="00ED7391" w:rsidRPr="006069D0" w:rsidRDefault="00ED7391" w:rsidP="59F73098">
      <w:pPr>
        <w:pStyle w:val="NormalnyWeb"/>
        <w:numPr>
          <w:ilvl w:val="0"/>
          <w:numId w:val="18"/>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59F73098">
        <w:rPr>
          <w:rFonts w:asciiTheme="minorHAnsi" w:hAnsiTheme="minorHAnsi" w:cstheme="minorBidi"/>
          <w:color w:val="auto"/>
          <w:sz w:val="22"/>
          <w:szCs w:val="22"/>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59F73098">
        <w:rPr>
          <w:rFonts w:asciiTheme="minorHAnsi" w:hAnsiTheme="minorHAnsi" w:cstheme="minorBidi"/>
          <w:color w:val="auto"/>
          <w:sz w:val="22"/>
          <w:szCs w:val="22"/>
        </w:rPr>
        <w:t>P</w:t>
      </w:r>
      <w:r w:rsidRPr="59F73098">
        <w:rPr>
          <w:rFonts w:asciiTheme="minorHAnsi" w:hAnsiTheme="minorHAnsi" w:cstheme="minorBidi"/>
          <w:color w:val="auto"/>
          <w:sz w:val="22"/>
          <w:szCs w:val="22"/>
        </w:rPr>
        <w:t>rzedmiotu Umowy lub sposób je</w:t>
      </w:r>
      <w:r w:rsidR="006C4628" w:rsidRPr="59F73098">
        <w:rPr>
          <w:rFonts w:asciiTheme="minorHAnsi" w:hAnsiTheme="minorHAnsi" w:cstheme="minorBidi"/>
          <w:color w:val="auto"/>
          <w:sz w:val="22"/>
          <w:szCs w:val="22"/>
        </w:rPr>
        <w:t>go</w:t>
      </w:r>
      <w:r w:rsidRPr="59F73098">
        <w:rPr>
          <w:rFonts w:asciiTheme="minorHAnsi" w:hAnsiTheme="minorHAnsi" w:cstheme="minorBidi"/>
          <w:color w:val="auto"/>
          <w:sz w:val="22"/>
          <w:szCs w:val="22"/>
        </w:rPr>
        <w:t xml:space="preserve"> realizacji - zmiany są możliwe tylko w zakresie wymuszonym takimi zmianami prawa i jednocześnie nie mogą prowadzić do zwiększenia </w:t>
      </w:r>
      <w:r w:rsidR="006C4628" w:rsidRPr="59F73098">
        <w:rPr>
          <w:rFonts w:asciiTheme="minorHAnsi" w:hAnsiTheme="minorHAnsi" w:cstheme="minorBidi"/>
          <w:color w:val="auto"/>
          <w:sz w:val="22"/>
          <w:szCs w:val="22"/>
        </w:rPr>
        <w:t xml:space="preserve">łącznego </w:t>
      </w:r>
      <w:r w:rsidRPr="59F73098">
        <w:rPr>
          <w:rFonts w:asciiTheme="minorHAnsi" w:hAnsiTheme="minorHAnsi" w:cstheme="minorBidi"/>
          <w:color w:val="auto"/>
          <w:sz w:val="22"/>
          <w:szCs w:val="22"/>
        </w:rPr>
        <w:t xml:space="preserve">wynagrodzenia przysługującego Wykonawcy o więcej niż </w:t>
      </w:r>
      <w:r w:rsidR="00BE10AA" w:rsidRPr="59F73098">
        <w:rPr>
          <w:rFonts w:asciiTheme="minorHAnsi" w:hAnsiTheme="minorHAnsi" w:cstheme="minorBidi"/>
          <w:color w:val="auto"/>
          <w:sz w:val="22"/>
          <w:szCs w:val="22"/>
        </w:rPr>
        <w:t>30</w:t>
      </w:r>
      <w:r w:rsidRPr="59F73098">
        <w:rPr>
          <w:rFonts w:asciiTheme="minorHAnsi" w:hAnsiTheme="minorHAnsi" w:cstheme="minorBidi"/>
          <w:color w:val="auto"/>
          <w:sz w:val="22"/>
          <w:szCs w:val="22"/>
        </w:rPr>
        <w:t xml:space="preserve">% </w:t>
      </w:r>
      <w:r w:rsidR="006C4628" w:rsidRPr="59F73098">
        <w:rPr>
          <w:rFonts w:asciiTheme="minorHAnsi" w:hAnsiTheme="minorHAnsi" w:cstheme="minorBidi"/>
          <w:color w:val="auto"/>
          <w:sz w:val="22"/>
          <w:szCs w:val="22"/>
        </w:rPr>
        <w:t xml:space="preserve">łącznego </w:t>
      </w:r>
      <w:r w:rsidR="007939CB" w:rsidRPr="59F73098">
        <w:rPr>
          <w:rFonts w:asciiTheme="minorHAnsi" w:hAnsiTheme="minorHAnsi" w:cstheme="minorBidi"/>
          <w:color w:val="auto"/>
          <w:sz w:val="22"/>
          <w:szCs w:val="22"/>
        </w:rPr>
        <w:t>w</w:t>
      </w:r>
      <w:r w:rsidRPr="59F73098">
        <w:rPr>
          <w:rFonts w:asciiTheme="minorHAnsi" w:hAnsiTheme="minorHAnsi" w:cstheme="minorBidi"/>
          <w:color w:val="auto"/>
          <w:sz w:val="22"/>
          <w:szCs w:val="22"/>
        </w:rPr>
        <w:t>ynagrodzenia</w:t>
      </w:r>
      <w:r w:rsidR="006C4628" w:rsidRPr="59F73098">
        <w:rPr>
          <w:rFonts w:asciiTheme="minorHAnsi" w:hAnsiTheme="minorHAnsi" w:cstheme="minorBidi"/>
          <w:color w:val="auto"/>
          <w:sz w:val="22"/>
          <w:szCs w:val="22"/>
        </w:rPr>
        <w:t>, przy czym wskazane ograniczenie procentowe nie dotyczy zmia</w:t>
      </w:r>
      <w:r w:rsidR="0074109A" w:rsidRPr="59F73098">
        <w:rPr>
          <w:rFonts w:asciiTheme="minorHAnsi" w:hAnsiTheme="minorHAnsi" w:cstheme="minorBidi"/>
          <w:color w:val="auto"/>
          <w:sz w:val="22"/>
          <w:szCs w:val="22"/>
        </w:rPr>
        <w:t>n, o których mowa w ust. 3;</w:t>
      </w:r>
    </w:p>
    <w:p w14:paraId="4B06FF4C" w14:textId="677B3584" w:rsidR="00ED7391" w:rsidRPr="006069D0" w:rsidRDefault="00ED7391" w:rsidP="00A17362">
      <w:pPr>
        <w:pStyle w:val="NormalnyWeb"/>
        <w:numPr>
          <w:ilvl w:val="0"/>
          <w:numId w:val="18"/>
        </w:numPr>
        <w:shd w:val="clear" w:color="auto" w:fill="FFFFFF"/>
        <w:spacing w:beforeAutospacing="0" w:after="0" w:afterAutospacing="0" w:line="276" w:lineRule="auto"/>
        <w:jc w:val="both"/>
        <w:rPr>
          <w:rFonts w:asciiTheme="minorHAnsi" w:hAnsiTheme="minorHAnsi" w:cstheme="minorHAnsi"/>
          <w:color w:val="auto"/>
          <w:sz w:val="22"/>
          <w:szCs w:val="22"/>
        </w:rPr>
      </w:pPr>
      <w:r w:rsidRPr="006069D0">
        <w:rPr>
          <w:rFonts w:asciiTheme="minorHAnsi" w:hAnsiTheme="minorHAnsi" w:cstheme="minorHAnsi"/>
          <w:color w:val="auto"/>
          <w:sz w:val="22"/>
          <w:szCs w:val="22"/>
        </w:rPr>
        <w:t>w przypadku uzasadnionej przyczynami technicznymi lub organizacyjnymi, konieczności zmiany:</w:t>
      </w:r>
    </w:p>
    <w:p w14:paraId="31FF55AD" w14:textId="41FE2EBC" w:rsidR="00ED7391" w:rsidRPr="006069D0" w:rsidRDefault="00ED7391" w:rsidP="00A17362">
      <w:pPr>
        <w:pStyle w:val="NormalnyWeb"/>
        <w:numPr>
          <w:ilvl w:val="1"/>
          <w:numId w:val="19"/>
        </w:numPr>
        <w:shd w:val="clear" w:color="auto" w:fill="FFFFFF"/>
        <w:spacing w:beforeAutospacing="0" w:after="0" w:afterAutospacing="0" w:line="276" w:lineRule="auto"/>
        <w:ind w:left="993" w:hanging="284"/>
        <w:jc w:val="both"/>
        <w:rPr>
          <w:rFonts w:asciiTheme="minorHAnsi" w:hAnsiTheme="minorHAnsi" w:cstheme="minorHAnsi"/>
          <w:color w:val="auto"/>
          <w:sz w:val="22"/>
          <w:szCs w:val="22"/>
        </w:rPr>
      </w:pPr>
      <w:r w:rsidRPr="006069D0">
        <w:rPr>
          <w:rFonts w:asciiTheme="minorHAnsi" w:hAnsiTheme="minorHAnsi" w:cstheme="minorHAnsi"/>
          <w:color w:val="auto"/>
          <w:sz w:val="22"/>
          <w:szCs w:val="22"/>
        </w:rPr>
        <w:t>sposobu wykonania Umowy w obszarach:</w:t>
      </w:r>
      <w:r w:rsidR="006C4628" w:rsidRPr="006069D0">
        <w:rPr>
          <w:rFonts w:asciiTheme="minorHAnsi" w:hAnsiTheme="minorHAnsi" w:cstheme="minorHAnsi"/>
          <w:color w:val="auto"/>
          <w:sz w:val="22"/>
          <w:szCs w:val="22"/>
        </w:rPr>
        <w:t xml:space="preserve"> </w:t>
      </w:r>
      <w:r w:rsidRPr="006069D0">
        <w:rPr>
          <w:rFonts w:asciiTheme="minorHAnsi" w:hAnsiTheme="minorHAnsi" w:cstheme="minorHAnsi"/>
          <w:color w:val="auto"/>
          <w:sz w:val="22"/>
          <w:szCs w:val="22"/>
        </w:rPr>
        <w:t>organizacyjnym</w:t>
      </w:r>
      <w:r w:rsidR="006C4628" w:rsidRPr="006069D0">
        <w:rPr>
          <w:rFonts w:asciiTheme="minorHAnsi" w:hAnsiTheme="minorHAnsi" w:cstheme="minorHAnsi"/>
          <w:color w:val="auto"/>
          <w:sz w:val="22"/>
          <w:szCs w:val="22"/>
        </w:rPr>
        <w:t xml:space="preserve"> lub </w:t>
      </w:r>
      <w:r w:rsidRPr="006069D0">
        <w:rPr>
          <w:rFonts w:asciiTheme="minorHAnsi" w:hAnsiTheme="minorHAnsi" w:cstheme="minorHAnsi"/>
          <w:color w:val="auto"/>
          <w:sz w:val="22"/>
          <w:szCs w:val="22"/>
        </w:rPr>
        <w:t>przyjętych metod i kanałów komunikacji,</w:t>
      </w:r>
    </w:p>
    <w:p w14:paraId="2B86A344" w14:textId="7D1D35AA" w:rsidR="00ED7391" w:rsidRPr="006069D0" w:rsidRDefault="00ED7391" w:rsidP="6762815A">
      <w:pPr>
        <w:pStyle w:val="NormalnyWeb"/>
        <w:numPr>
          <w:ilvl w:val="1"/>
          <w:numId w:val="19"/>
        </w:numPr>
        <w:shd w:val="clear" w:color="auto" w:fill="FFFFFF" w:themeFill="background1"/>
        <w:spacing w:beforeAutospacing="0" w:after="0" w:afterAutospacing="0" w:line="276" w:lineRule="auto"/>
        <w:ind w:left="993" w:hanging="284"/>
        <w:jc w:val="both"/>
        <w:rPr>
          <w:rFonts w:asciiTheme="minorHAnsi" w:hAnsiTheme="minorHAnsi" w:cstheme="minorBidi"/>
          <w:color w:val="auto"/>
          <w:sz w:val="22"/>
          <w:szCs w:val="22"/>
        </w:rPr>
      </w:pPr>
      <w:r w:rsidRPr="59F73098">
        <w:rPr>
          <w:rFonts w:asciiTheme="minorHAnsi" w:hAnsiTheme="minorHAnsi" w:cstheme="minorBidi"/>
          <w:color w:val="auto"/>
          <w:sz w:val="22"/>
          <w:szCs w:val="22"/>
        </w:rPr>
        <w:t>sposobu realizacji przedmiotu Umowy, spowodowanej brakiem dostępu do Infrastruktury</w:t>
      </w:r>
      <w:r w:rsidR="006C4628" w:rsidRPr="59F73098">
        <w:rPr>
          <w:rFonts w:asciiTheme="minorHAnsi" w:hAnsiTheme="minorHAnsi" w:cstheme="minorBidi"/>
          <w:color w:val="auto"/>
          <w:sz w:val="22"/>
          <w:szCs w:val="22"/>
        </w:rPr>
        <w:t xml:space="preserve"> Zamawiającego</w:t>
      </w:r>
      <w:r w:rsidRPr="59F73098">
        <w:rPr>
          <w:rFonts w:asciiTheme="minorHAnsi" w:hAnsiTheme="minorHAnsi" w:cstheme="minorBidi"/>
          <w:color w:val="auto"/>
          <w:sz w:val="22"/>
          <w:szCs w:val="22"/>
        </w:rPr>
        <w:t xml:space="preserve"> z przyczyn niezależnych od Wykonawcy, na której powinno być zainstalowane Oprogramowanie,</w:t>
      </w:r>
    </w:p>
    <w:p w14:paraId="66138B59" w14:textId="7CBB088F" w:rsidR="00ED7391" w:rsidRPr="00730E31" w:rsidRDefault="00ED7391" w:rsidP="00A17362">
      <w:pPr>
        <w:pStyle w:val="NormalnyWeb"/>
        <w:numPr>
          <w:ilvl w:val="0"/>
          <w:numId w:val="18"/>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jeśli zmiany są korzystne dla Zamawiając</w:t>
      </w:r>
      <w:r w:rsidR="006C4628" w:rsidRPr="00730E31">
        <w:rPr>
          <w:rFonts w:asciiTheme="minorHAnsi" w:hAnsiTheme="minorHAnsi" w:cstheme="minorHAnsi"/>
          <w:color w:val="auto"/>
          <w:sz w:val="22"/>
          <w:szCs w:val="22"/>
        </w:rPr>
        <w:t>ego</w:t>
      </w:r>
      <w:r w:rsidRPr="00730E31">
        <w:rPr>
          <w:rFonts w:asciiTheme="minorHAnsi" w:hAnsiTheme="minorHAnsi" w:cstheme="minorHAnsi"/>
          <w:color w:val="auto"/>
          <w:sz w:val="22"/>
          <w:szCs w:val="22"/>
        </w:rPr>
        <w:t xml:space="preserve">, w </w:t>
      </w:r>
      <w:r w:rsidR="006069D0" w:rsidRPr="00730E31">
        <w:rPr>
          <w:rFonts w:asciiTheme="minorHAnsi" w:hAnsiTheme="minorHAnsi" w:cstheme="minorHAnsi"/>
          <w:color w:val="auto"/>
          <w:sz w:val="22"/>
          <w:szCs w:val="22"/>
        </w:rPr>
        <w:t>szczególności,</w:t>
      </w:r>
      <w:r w:rsidRPr="00730E31">
        <w:rPr>
          <w:rFonts w:asciiTheme="minorHAnsi" w:hAnsiTheme="minorHAnsi" w:cstheme="minorHAnsi"/>
          <w:color w:val="auto"/>
          <w:sz w:val="22"/>
          <w:szCs w:val="22"/>
        </w:rPr>
        <w:t xml:space="preserve"> gdy Wykonawca rozszerzy </w:t>
      </w:r>
      <w:r w:rsidR="006C4628" w:rsidRPr="00730E31">
        <w:rPr>
          <w:rFonts w:asciiTheme="minorHAnsi" w:hAnsiTheme="minorHAnsi" w:cstheme="minorHAnsi"/>
          <w:color w:val="auto"/>
          <w:sz w:val="22"/>
          <w:szCs w:val="22"/>
        </w:rPr>
        <w:t>zakres P</w:t>
      </w:r>
      <w:r w:rsidRPr="00730E31">
        <w:rPr>
          <w:rFonts w:asciiTheme="minorHAnsi" w:hAnsiTheme="minorHAnsi" w:cstheme="minorHAnsi"/>
          <w:color w:val="auto"/>
          <w:sz w:val="22"/>
          <w:szCs w:val="22"/>
        </w:rPr>
        <w:t>rzedmiot</w:t>
      </w:r>
      <w:r w:rsidR="006C4628" w:rsidRPr="00730E31">
        <w:rPr>
          <w:rFonts w:asciiTheme="minorHAnsi" w:hAnsiTheme="minorHAnsi" w:cstheme="minorHAnsi"/>
          <w:color w:val="auto"/>
          <w:sz w:val="22"/>
          <w:szCs w:val="22"/>
        </w:rPr>
        <w:t>u</w:t>
      </w:r>
      <w:r w:rsidRPr="00730E31">
        <w:rPr>
          <w:rFonts w:asciiTheme="minorHAnsi" w:hAnsiTheme="minorHAnsi" w:cstheme="minorHAnsi"/>
          <w:color w:val="auto"/>
          <w:sz w:val="22"/>
          <w:szCs w:val="22"/>
        </w:rPr>
        <w:t xml:space="preserve"> Umowy bez zwiększenia wynagrodzenia lub obniży wynagrodzenie bez zmniejszenia</w:t>
      </w:r>
      <w:r w:rsidR="006C4628" w:rsidRPr="00730E31">
        <w:rPr>
          <w:rFonts w:asciiTheme="minorHAnsi" w:hAnsiTheme="minorHAnsi" w:cstheme="minorHAnsi"/>
          <w:color w:val="auto"/>
          <w:sz w:val="22"/>
          <w:szCs w:val="22"/>
        </w:rPr>
        <w:t xml:space="preserve"> zakresu</w:t>
      </w:r>
      <w:r w:rsidRPr="00730E31">
        <w:rPr>
          <w:rFonts w:asciiTheme="minorHAnsi" w:hAnsiTheme="minorHAnsi" w:cstheme="minorHAnsi"/>
          <w:color w:val="auto"/>
          <w:sz w:val="22"/>
          <w:szCs w:val="22"/>
        </w:rPr>
        <w:t xml:space="preserve"> </w:t>
      </w:r>
      <w:r w:rsidR="006C4628" w:rsidRPr="00730E31">
        <w:rPr>
          <w:rFonts w:asciiTheme="minorHAnsi" w:hAnsiTheme="minorHAnsi" w:cstheme="minorHAnsi"/>
          <w:color w:val="auto"/>
          <w:sz w:val="22"/>
          <w:szCs w:val="22"/>
        </w:rPr>
        <w:t>P</w:t>
      </w:r>
      <w:r w:rsidRPr="00730E31">
        <w:rPr>
          <w:rFonts w:asciiTheme="minorHAnsi" w:hAnsiTheme="minorHAnsi" w:cstheme="minorHAnsi"/>
          <w:color w:val="auto"/>
          <w:sz w:val="22"/>
          <w:szCs w:val="22"/>
        </w:rPr>
        <w:t>rzedmiotu Umowy</w:t>
      </w:r>
      <w:r w:rsidR="00BE10AA" w:rsidRPr="00730E31">
        <w:rPr>
          <w:rFonts w:asciiTheme="minorHAnsi" w:hAnsiTheme="minorHAnsi" w:cstheme="minorHAnsi"/>
          <w:color w:val="auto"/>
          <w:sz w:val="22"/>
          <w:szCs w:val="22"/>
        </w:rPr>
        <w:t>.</w:t>
      </w:r>
    </w:p>
    <w:p w14:paraId="6E515B81" w14:textId="1BC29FDC" w:rsidR="00ED7391" w:rsidRPr="00730E31" w:rsidRDefault="00ED7391" w:rsidP="00A17362">
      <w:pPr>
        <w:pStyle w:val="NormalnyWeb"/>
        <w:numPr>
          <w:ilvl w:val="0"/>
          <w:numId w:val="8"/>
        </w:numPr>
        <w:shd w:val="clear" w:color="auto" w:fill="FFFFFF"/>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Powyższa zmiana nie wymaga aneksowania Umowy.</w:t>
      </w:r>
    </w:p>
    <w:p w14:paraId="1A5E19C5" w14:textId="77777777" w:rsidR="005D57AF" w:rsidRPr="00730E31" w:rsidRDefault="005D57AF" w:rsidP="6762815A">
      <w:pPr>
        <w:pStyle w:val="NormalnyWeb"/>
        <w:shd w:val="clear" w:color="auto" w:fill="FFFFFF" w:themeFill="background1"/>
        <w:spacing w:beforeAutospacing="0" w:after="0" w:afterAutospacing="0" w:line="276" w:lineRule="auto"/>
        <w:rPr>
          <w:rStyle w:val="Pogrubienie"/>
          <w:rFonts w:asciiTheme="minorHAnsi" w:hAnsiTheme="minorHAnsi" w:cstheme="minorBidi"/>
          <w:color w:val="auto"/>
          <w:sz w:val="22"/>
          <w:szCs w:val="22"/>
        </w:rPr>
      </w:pPr>
    </w:p>
    <w:p w14:paraId="057279A4" w14:textId="3BDCF5FA" w:rsidR="0087336B" w:rsidRPr="00730E31" w:rsidRDefault="0087336B" w:rsidP="0069077F">
      <w:pPr>
        <w:pStyle w:val="NormalnyWeb"/>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15" w:name="_Hlk203754448"/>
      <w:r w:rsidRPr="00730E31">
        <w:rPr>
          <w:rStyle w:val="Pogrubienie"/>
          <w:rFonts w:asciiTheme="minorHAnsi" w:hAnsiTheme="minorHAnsi" w:cstheme="minorHAnsi"/>
          <w:color w:val="auto"/>
          <w:sz w:val="22"/>
          <w:szCs w:val="22"/>
        </w:rPr>
        <w:t>§ 1</w:t>
      </w:r>
      <w:r w:rsidR="00376098" w:rsidRPr="00730E31">
        <w:rPr>
          <w:rStyle w:val="Pogrubienie"/>
          <w:rFonts w:asciiTheme="minorHAnsi" w:hAnsiTheme="minorHAnsi" w:cstheme="minorHAnsi"/>
          <w:color w:val="auto"/>
          <w:sz w:val="22"/>
          <w:szCs w:val="22"/>
        </w:rPr>
        <w:t>5</w:t>
      </w:r>
    </w:p>
    <w:p w14:paraId="1ACC5E64" w14:textId="066C530E" w:rsidR="00864A7C" w:rsidRPr="00730E31" w:rsidRDefault="00136684" w:rsidP="6C359D3D">
      <w:pPr>
        <w:pStyle w:val="NormalnyWeb"/>
        <w:shd w:val="clear" w:color="auto" w:fill="FFFFFF" w:themeFill="background1"/>
        <w:spacing w:beforeAutospacing="0" w:after="0" w:afterAutospacing="0" w:line="276" w:lineRule="auto"/>
        <w:ind w:hanging="426"/>
        <w:jc w:val="center"/>
        <w:rPr>
          <w:rStyle w:val="Pogrubienie"/>
          <w:rFonts w:asciiTheme="minorHAnsi" w:hAnsiTheme="minorHAnsi" w:cstheme="minorBidi"/>
          <w:color w:val="auto"/>
          <w:sz w:val="22"/>
          <w:szCs w:val="22"/>
        </w:rPr>
      </w:pPr>
      <w:r>
        <w:rPr>
          <w:rStyle w:val="Pogrubienie"/>
          <w:rFonts w:asciiTheme="minorHAnsi" w:hAnsiTheme="minorHAnsi" w:cstheme="minorBidi"/>
          <w:color w:val="auto"/>
          <w:sz w:val="22"/>
          <w:szCs w:val="22"/>
        </w:rPr>
        <w:t xml:space="preserve">ODSTĄPIENIE OD </w:t>
      </w:r>
      <w:r w:rsidR="00B528BB" w:rsidRPr="00730E31">
        <w:rPr>
          <w:rStyle w:val="Pogrubienie"/>
          <w:rFonts w:asciiTheme="minorHAnsi" w:hAnsiTheme="minorHAnsi" w:cstheme="minorBidi"/>
          <w:color w:val="auto"/>
          <w:sz w:val="22"/>
          <w:szCs w:val="22"/>
        </w:rPr>
        <w:t>UMOWY</w:t>
      </w:r>
    </w:p>
    <w:bookmarkEnd w:id="15"/>
    <w:p w14:paraId="2DBF0AE8" w14:textId="3D357AD7" w:rsidR="00864A7C" w:rsidRDefault="00B917CA" w:rsidP="00A17362">
      <w:pPr>
        <w:pStyle w:val="NormalnyWeb"/>
        <w:numPr>
          <w:ilvl w:val="3"/>
          <w:numId w:val="22"/>
        </w:numPr>
        <w:shd w:val="clear" w:color="auto" w:fill="FFFFFF" w:themeFill="background1"/>
        <w:spacing w:beforeAutospacing="0" w:after="0" w:afterAutospacing="0" w:line="276" w:lineRule="auto"/>
        <w:ind w:left="426"/>
        <w:jc w:val="both"/>
        <w:rPr>
          <w:rFonts w:asciiTheme="minorHAnsi" w:hAnsiTheme="minorHAnsi" w:cstheme="minorBidi"/>
          <w:color w:val="auto"/>
          <w:sz w:val="22"/>
          <w:szCs w:val="22"/>
        </w:rPr>
      </w:pPr>
      <w:r w:rsidRPr="00B917CA">
        <w:rPr>
          <w:rFonts w:asciiTheme="minorHAnsi" w:hAnsiTheme="minorHAnsi" w:cstheme="minorHAnsi"/>
          <w:color w:val="auto"/>
          <w:sz w:val="22"/>
          <w:szCs w:val="22"/>
        </w:rPr>
        <w:t>Zamawiający może odstąpić od Umowy w całości lub w części w razie</w:t>
      </w:r>
      <w:r>
        <w:rPr>
          <w:rFonts w:asciiTheme="minorHAnsi" w:hAnsiTheme="minorHAnsi" w:cstheme="minorHAnsi"/>
          <w:color w:val="auto"/>
          <w:sz w:val="22"/>
          <w:szCs w:val="22"/>
        </w:rPr>
        <w:t xml:space="preserve"> </w:t>
      </w:r>
      <w:r w:rsidR="004F3F13" w:rsidRPr="00730E31">
        <w:rPr>
          <w:rFonts w:asciiTheme="minorHAnsi" w:hAnsiTheme="minorHAnsi" w:cstheme="minorBidi"/>
          <w:color w:val="auto"/>
          <w:sz w:val="22"/>
          <w:szCs w:val="22"/>
        </w:rPr>
        <w:t>z</w:t>
      </w:r>
      <w:r w:rsidR="00B528BB" w:rsidRPr="00730E31">
        <w:rPr>
          <w:rFonts w:asciiTheme="minorHAnsi" w:hAnsiTheme="minorHAnsi" w:cstheme="minorBidi"/>
          <w:color w:val="auto"/>
          <w:sz w:val="22"/>
          <w:szCs w:val="22"/>
        </w:rPr>
        <w:t>włok</w:t>
      </w:r>
      <w:r w:rsidR="29BA69F3" w:rsidRPr="00730E31">
        <w:rPr>
          <w:rFonts w:asciiTheme="minorHAnsi" w:hAnsiTheme="minorHAnsi" w:cstheme="minorBidi"/>
          <w:color w:val="auto"/>
          <w:sz w:val="22"/>
          <w:szCs w:val="22"/>
        </w:rPr>
        <w:t>i</w:t>
      </w:r>
      <w:r w:rsidR="00B528BB" w:rsidRPr="00730E31">
        <w:rPr>
          <w:rFonts w:asciiTheme="minorHAnsi" w:hAnsiTheme="minorHAnsi" w:cstheme="minorBidi"/>
          <w:color w:val="auto"/>
          <w:sz w:val="22"/>
          <w:szCs w:val="22"/>
        </w:rPr>
        <w:t xml:space="preserve"> Wykonawcy w wykonaniu </w:t>
      </w:r>
      <w:r w:rsidR="0013451A">
        <w:rPr>
          <w:rFonts w:asciiTheme="minorHAnsi" w:hAnsiTheme="minorHAnsi" w:cstheme="minorBidi"/>
          <w:color w:val="auto"/>
          <w:sz w:val="22"/>
          <w:szCs w:val="22"/>
        </w:rPr>
        <w:t xml:space="preserve">Przedmiotu </w:t>
      </w:r>
      <w:r w:rsidR="00B528BB" w:rsidRPr="00730E31">
        <w:rPr>
          <w:rFonts w:asciiTheme="minorHAnsi" w:hAnsiTheme="minorHAnsi" w:cstheme="minorBidi"/>
          <w:color w:val="auto"/>
          <w:sz w:val="22"/>
          <w:szCs w:val="22"/>
        </w:rPr>
        <w:t xml:space="preserve">Umowy </w:t>
      </w:r>
      <w:r>
        <w:rPr>
          <w:rFonts w:asciiTheme="minorHAnsi" w:hAnsiTheme="minorHAnsi" w:cstheme="minorBidi"/>
          <w:color w:val="auto"/>
          <w:sz w:val="22"/>
          <w:szCs w:val="22"/>
        </w:rPr>
        <w:t>po uprzednim wezwaniu Wykonawcy do wykonania Przedmiotu Umowy w wyznaczonym terminie, nie krótszym niż 7 dni.</w:t>
      </w:r>
    </w:p>
    <w:p w14:paraId="7E7C36D7" w14:textId="79F48E53" w:rsidR="00864A7C" w:rsidRPr="00730E31" w:rsidRDefault="00B917CA" w:rsidP="00A17362">
      <w:pPr>
        <w:pStyle w:val="NormalnyWeb"/>
        <w:numPr>
          <w:ilvl w:val="3"/>
          <w:numId w:val="22"/>
        </w:numPr>
        <w:shd w:val="clear" w:color="auto" w:fill="FFFFFF" w:themeFill="background1"/>
        <w:spacing w:beforeAutospacing="0" w:after="0" w:afterAutospacing="0" w:line="276" w:lineRule="auto"/>
        <w:ind w:left="426"/>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Wykonawca może odstąpić od Umowy w całości lub w części w </w:t>
      </w:r>
      <w:r w:rsidR="10882908" w:rsidRPr="00730E31">
        <w:rPr>
          <w:rFonts w:asciiTheme="minorHAnsi" w:hAnsiTheme="minorHAnsi" w:cstheme="minorBidi"/>
          <w:color w:val="auto"/>
          <w:sz w:val="22"/>
          <w:szCs w:val="22"/>
        </w:rPr>
        <w:t xml:space="preserve">razie </w:t>
      </w:r>
      <w:r w:rsidR="00395FD9" w:rsidRPr="00730E31">
        <w:rPr>
          <w:rFonts w:asciiTheme="minorHAnsi" w:hAnsiTheme="minorHAnsi" w:cstheme="minorBidi"/>
          <w:color w:val="auto"/>
          <w:sz w:val="22"/>
          <w:szCs w:val="22"/>
        </w:rPr>
        <w:t>o</w:t>
      </w:r>
      <w:r w:rsidR="00B528BB" w:rsidRPr="00730E31">
        <w:rPr>
          <w:rFonts w:asciiTheme="minorHAnsi" w:hAnsiTheme="minorHAnsi" w:cstheme="minorBidi"/>
          <w:color w:val="auto"/>
          <w:sz w:val="22"/>
          <w:szCs w:val="22"/>
        </w:rPr>
        <w:t>późnienia Zamawiającego w za</w:t>
      </w:r>
      <w:r w:rsidR="00022780" w:rsidRPr="00730E31">
        <w:rPr>
          <w:rFonts w:asciiTheme="minorHAnsi" w:hAnsiTheme="minorHAnsi" w:cstheme="minorBidi"/>
          <w:color w:val="auto"/>
          <w:sz w:val="22"/>
          <w:szCs w:val="22"/>
        </w:rPr>
        <w:t>płacie wynagrodzenia Wykonawcy</w:t>
      </w:r>
      <w:r w:rsidR="00B528BB" w:rsidRPr="00730E31">
        <w:rPr>
          <w:rFonts w:asciiTheme="minorHAnsi" w:hAnsiTheme="minorHAnsi" w:cstheme="minorBidi"/>
          <w:color w:val="auto"/>
          <w:sz w:val="22"/>
          <w:szCs w:val="22"/>
        </w:rPr>
        <w:t xml:space="preserve">, jeżeli opóźnienie to przekracza 30 dni, a po upływie tego terminu Wykonawca wyznaczył Zamawiającemu na piśmie (pod rygorem nieważności) dodatkowy, nie krótszy jednak niż 14 dni termin na dokonanie płatności </w:t>
      </w:r>
      <w:r w:rsidR="00395FD9" w:rsidRPr="00730E31">
        <w:rPr>
          <w:rFonts w:asciiTheme="minorHAnsi" w:hAnsiTheme="minorHAnsi" w:cstheme="minorBidi"/>
          <w:color w:val="auto"/>
          <w:sz w:val="22"/>
          <w:szCs w:val="22"/>
        </w:rPr>
        <w:t>wynagrodzenia</w:t>
      </w:r>
      <w:r w:rsidR="00B528BB" w:rsidRPr="00730E31">
        <w:rPr>
          <w:rFonts w:asciiTheme="minorHAnsi" w:hAnsiTheme="minorHAnsi" w:cstheme="minorBidi"/>
          <w:color w:val="auto"/>
          <w:sz w:val="22"/>
          <w:szCs w:val="22"/>
        </w:rPr>
        <w:t>, który to termin nie został przez Zamawiającego dotrzymany</w:t>
      </w:r>
      <w:r w:rsidR="001347FD">
        <w:rPr>
          <w:rFonts w:asciiTheme="minorHAnsi" w:hAnsiTheme="minorHAnsi" w:cstheme="minorBidi"/>
          <w:color w:val="auto"/>
          <w:sz w:val="22"/>
          <w:szCs w:val="22"/>
        </w:rPr>
        <w:t xml:space="preserve">.   </w:t>
      </w:r>
    </w:p>
    <w:p w14:paraId="59283BC6" w14:textId="36FA08C4" w:rsidR="00864A7C" w:rsidRPr="00730E31" w:rsidRDefault="001347FD" w:rsidP="00A17362">
      <w:pPr>
        <w:pStyle w:val="NormalnyWeb"/>
        <w:numPr>
          <w:ilvl w:val="3"/>
          <w:numId w:val="22"/>
        </w:numPr>
        <w:shd w:val="clear" w:color="auto" w:fill="FFFFFF" w:themeFill="background1"/>
        <w:spacing w:beforeAutospacing="0" w:after="0" w:afterAutospacing="0" w:line="276" w:lineRule="auto"/>
        <w:ind w:left="426"/>
        <w:jc w:val="both"/>
        <w:rPr>
          <w:rFonts w:asciiTheme="minorHAnsi" w:hAnsiTheme="minorHAnsi" w:cstheme="minorBidi"/>
          <w:b/>
          <w:bCs/>
          <w:color w:val="auto"/>
          <w:sz w:val="22"/>
          <w:szCs w:val="22"/>
        </w:rPr>
      </w:pPr>
      <w:r>
        <w:rPr>
          <w:rFonts w:asciiTheme="minorHAnsi" w:hAnsiTheme="minorHAnsi" w:cstheme="minorBidi"/>
          <w:color w:val="auto"/>
          <w:sz w:val="22"/>
          <w:szCs w:val="22"/>
        </w:rPr>
        <w:t xml:space="preserve">Odstąpienie od Umowy może nastąpić w terminie 30 dni od dnia zaistnienia okoliczności stanowiącej podstawę do odstąpienia. Odstąpienie powinno być dokonane na piśmie i zawierać uzasadnienie. </w:t>
      </w:r>
    </w:p>
    <w:p w14:paraId="36120945" w14:textId="77777777" w:rsidR="00BA27F9" w:rsidRPr="00730E31" w:rsidRDefault="00BA27F9" w:rsidP="0069077F">
      <w:pPr>
        <w:pStyle w:val="NormalnyWeb"/>
        <w:shd w:val="clear" w:color="auto" w:fill="FFFFFF"/>
        <w:spacing w:beforeAutospacing="0" w:after="0" w:afterAutospacing="0" w:line="276" w:lineRule="auto"/>
        <w:ind w:left="426"/>
        <w:jc w:val="both"/>
        <w:rPr>
          <w:rFonts w:asciiTheme="minorHAnsi" w:hAnsiTheme="minorHAnsi" w:cstheme="minorHAnsi"/>
          <w:b/>
          <w:color w:val="auto"/>
          <w:sz w:val="22"/>
          <w:szCs w:val="22"/>
        </w:rPr>
      </w:pPr>
    </w:p>
    <w:p w14:paraId="7789F1C5" w14:textId="102B2A4E" w:rsidR="00864A7C" w:rsidRPr="00730E31" w:rsidRDefault="00B528BB" w:rsidP="003662D3">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bookmarkStart w:id="16" w:name="_Hlk203754457"/>
      <w:r w:rsidRPr="00730E31">
        <w:rPr>
          <w:rStyle w:val="Pogrubienie"/>
          <w:rFonts w:asciiTheme="minorHAnsi" w:hAnsiTheme="minorHAnsi" w:cstheme="minorHAnsi"/>
          <w:color w:val="auto"/>
          <w:sz w:val="22"/>
          <w:szCs w:val="22"/>
        </w:rPr>
        <w:t>§ 1</w:t>
      </w:r>
      <w:r w:rsidR="00376098" w:rsidRPr="00730E31">
        <w:rPr>
          <w:rStyle w:val="Pogrubienie"/>
          <w:rFonts w:asciiTheme="minorHAnsi" w:hAnsiTheme="minorHAnsi" w:cstheme="minorHAnsi"/>
          <w:color w:val="auto"/>
          <w:sz w:val="22"/>
          <w:szCs w:val="22"/>
        </w:rPr>
        <w:t>6</w:t>
      </w:r>
    </w:p>
    <w:p w14:paraId="020D006A" w14:textId="77777777" w:rsidR="00864A7C" w:rsidRPr="00730E31" w:rsidRDefault="00B528BB" w:rsidP="003662D3">
      <w:pPr>
        <w:pStyle w:val="NormalnyWeb"/>
        <w:keepNext/>
        <w:shd w:val="clear" w:color="auto" w:fill="FFFFFF"/>
        <w:spacing w:beforeAutospacing="0" w:after="0" w:afterAutospacing="0" w:line="276" w:lineRule="auto"/>
        <w:ind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POSTANOWIENIA KOŃCOWE</w:t>
      </w:r>
    </w:p>
    <w:bookmarkEnd w:id="16"/>
    <w:p w14:paraId="74CADFD3" w14:textId="7C04F6F5" w:rsidR="00864A7C" w:rsidRPr="00730E31" w:rsidRDefault="00B528BB" w:rsidP="502C9BD6">
      <w:pPr>
        <w:pStyle w:val="NormalnyWeb"/>
        <w:numPr>
          <w:ilvl w:val="0"/>
          <w:numId w:val="3"/>
        </w:numPr>
        <w:shd w:val="clear" w:color="auto" w:fill="FFFFFF" w:themeFill="background1"/>
        <w:spacing w:beforeAutospacing="0" w:after="0" w:afterAutospacing="0" w:line="276" w:lineRule="auto"/>
        <w:ind w:left="425" w:hanging="425"/>
        <w:jc w:val="both"/>
        <w:rPr>
          <w:rFonts w:asciiTheme="minorHAnsi" w:hAnsiTheme="minorHAnsi" w:cstheme="minorBidi"/>
          <w:b/>
          <w:bCs/>
          <w:color w:val="auto"/>
          <w:sz w:val="22"/>
          <w:szCs w:val="22"/>
        </w:rPr>
      </w:pPr>
      <w:r w:rsidRPr="686DD711">
        <w:rPr>
          <w:rFonts w:asciiTheme="minorHAnsi" w:hAnsiTheme="minorHAnsi" w:cstheme="minorBidi"/>
          <w:color w:val="auto"/>
          <w:sz w:val="22"/>
          <w:szCs w:val="22"/>
        </w:rPr>
        <w:t>W</w:t>
      </w:r>
      <w:r w:rsidR="00BA27F9" w:rsidRPr="686DD711">
        <w:rPr>
          <w:rFonts w:asciiTheme="minorHAnsi" w:hAnsiTheme="minorHAnsi" w:cstheme="minorBidi"/>
          <w:color w:val="auto"/>
          <w:sz w:val="22"/>
          <w:szCs w:val="22"/>
        </w:rPr>
        <w:t xml:space="preserve"> </w:t>
      </w:r>
      <w:r w:rsidRPr="686DD711">
        <w:rPr>
          <w:rFonts w:asciiTheme="minorHAnsi" w:hAnsiTheme="minorHAnsi" w:cstheme="minorBidi"/>
          <w:color w:val="auto"/>
          <w:sz w:val="22"/>
          <w:szCs w:val="22"/>
        </w:rPr>
        <w:t>sprawach nieuregulowanych w Umowie zastosowanie mają przepisy prawa polskiego</w:t>
      </w:r>
      <w:r w:rsidR="0ED2316D" w:rsidRPr="686DD711">
        <w:rPr>
          <w:rFonts w:asciiTheme="minorHAnsi" w:hAnsiTheme="minorHAnsi" w:cstheme="minorBidi"/>
          <w:color w:val="auto"/>
          <w:sz w:val="22"/>
          <w:szCs w:val="22"/>
        </w:rPr>
        <w:t xml:space="preserve"> </w:t>
      </w:r>
      <w:r w:rsidR="00EE0609" w:rsidRPr="686DD711">
        <w:rPr>
          <w:rFonts w:asciiTheme="minorHAnsi" w:hAnsiTheme="minorHAnsi" w:cstheme="minorBidi"/>
          <w:color w:val="auto"/>
          <w:sz w:val="22"/>
          <w:szCs w:val="22"/>
        </w:rPr>
        <w:t>i Kodeksu cywilnego</w:t>
      </w:r>
      <w:r w:rsidRPr="686DD711">
        <w:rPr>
          <w:rFonts w:asciiTheme="minorHAnsi" w:hAnsiTheme="minorHAnsi" w:cstheme="minorBidi"/>
          <w:color w:val="auto"/>
          <w:sz w:val="22"/>
          <w:szCs w:val="22"/>
        </w:rPr>
        <w:t>.</w:t>
      </w:r>
    </w:p>
    <w:p w14:paraId="25F9A48E" w14:textId="2CAF5C3D" w:rsidR="00864A7C" w:rsidRPr="00730E31" w:rsidRDefault="00B528BB" w:rsidP="009770C1">
      <w:pPr>
        <w:pStyle w:val="NormalnyWeb"/>
        <w:numPr>
          <w:ilvl w:val="0"/>
          <w:numId w:val="3"/>
        </w:numPr>
        <w:shd w:val="clear" w:color="auto" w:fill="FFFFFF"/>
        <w:spacing w:beforeAutospacing="0" w:after="0" w:afterAutospacing="0" w:line="276" w:lineRule="auto"/>
        <w:ind w:left="426" w:hanging="426"/>
        <w:jc w:val="both"/>
        <w:rPr>
          <w:rFonts w:asciiTheme="minorHAnsi" w:hAnsiTheme="minorHAnsi" w:cstheme="minorHAnsi"/>
          <w:b/>
          <w:color w:val="auto"/>
          <w:sz w:val="22"/>
          <w:szCs w:val="22"/>
        </w:rPr>
      </w:pPr>
      <w:r w:rsidRPr="00730E31">
        <w:rPr>
          <w:rFonts w:asciiTheme="minorHAnsi" w:hAnsiTheme="minorHAnsi" w:cstheme="minorHAnsi"/>
          <w:color w:val="auto"/>
          <w:sz w:val="22"/>
          <w:szCs w:val="22"/>
        </w:rPr>
        <w:t>Umowa została sporządzona w 2 jednobrzmiących egzemplarzach.</w:t>
      </w:r>
      <w:r w:rsidR="00B41E8B" w:rsidRPr="00730E31">
        <w:rPr>
          <w:rFonts w:asciiTheme="minorHAnsi" w:hAnsiTheme="minorHAnsi" w:cstheme="minorHAnsi"/>
          <w:color w:val="auto"/>
          <w:sz w:val="22"/>
          <w:szCs w:val="22"/>
        </w:rPr>
        <w:t xml:space="preserve"> W przypadku złożenia przez </w:t>
      </w:r>
      <w:r w:rsidR="0040063E" w:rsidRPr="00730E31">
        <w:rPr>
          <w:rFonts w:asciiTheme="minorHAnsi" w:hAnsiTheme="minorHAnsi" w:cstheme="minorHAnsi"/>
          <w:color w:val="auto"/>
          <w:sz w:val="22"/>
          <w:szCs w:val="22"/>
        </w:rPr>
        <w:t>S</w:t>
      </w:r>
      <w:r w:rsidR="00B41E8B" w:rsidRPr="00730E31">
        <w:rPr>
          <w:rFonts w:asciiTheme="minorHAnsi" w:hAnsiTheme="minorHAnsi" w:cstheme="minorHAnsi"/>
          <w:color w:val="auto"/>
          <w:sz w:val="22"/>
          <w:szCs w:val="22"/>
        </w:rPr>
        <w:t>trony oświadczeń woli w postaci elektronicznej opatrzonej kwalifikowanym podpisem elektronicznym, Umowa będzie sporządzona w jednym egzemplarzu udostępnionym elektronicznie.</w:t>
      </w:r>
    </w:p>
    <w:p w14:paraId="79028570" w14:textId="77777777" w:rsidR="00F13DB1" w:rsidRPr="00730E31" w:rsidRDefault="00F13DB1" w:rsidP="009770C1">
      <w:pPr>
        <w:pStyle w:val="NormalnyWeb"/>
        <w:numPr>
          <w:ilvl w:val="0"/>
          <w:numId w:val="3"/>
        </w:numPr>
        <w:shd w:val="clear" w:color="auto" w:fill="FFFFFF"/>
        <w:spacing w:beforeAutospacing="0" w:after="0" w:afterAutospacing="0" w:line="276" w:lineRule="auto"/>
        <w:ind w:left="426" w:hanging="426"/>
        <w:jc w:val="both"/>
        <w:rPr>
          <w:rFonts w:asciiTheme="minorHAnsi" w:hAnsiTheme="minorHAnsi" w:cstheme="minorHAnsi"/>
          <w:b/>
          <w:color w:val="auto"/>
          <w:sz w:val="22"/>
          <w:szCs w:val="22"/>
        </w:rPr>
      </w:pPr>
      <w:bookmarkStart w:id="17" w:name="_Hlk203032391"/>
      <w:r w:rsidRPr="00730E31">
        <w:rPr>
          <w:rFonts w:asciiTheme="minorHAnsi" w:hAnsiTheme="minorHAnsi" w:cstheme="minorHAnsi"/>
          <w:color w:val="auto"/>
          <w:sz w:val="22"/>
          <w:szCs w:val="22"/>
        </w:rPr>
        <w:t>Załączniki do Umowy stanowią:</w:t>
      </w:r>
    </w:p>
    <w:p w14:paraId="70C608A7" w14:textId="77777777" w:rsidR="00F13DB1" w:rsidRPr="00730E31" w:rsidRDefault="00F13DB1" w:rsidP="00A17362">
      <w:pPr>
        <w:pStyle w:val="Akapitzlist"/>
        <w:numPr>
          <w:ilvl w:val="0"/>
          <w:numId w:val="9"/>
        </w:numPr>
        <w:spacing w:after="0"/>
        <w:rPr>
          <w:rFonts w:cstheme="minorHAnsi"/>
          <w:color w:val="auto"/>
        </w:rPr>
      </w:pPr>
      <w:r w:rsidRPr="00730E31">
        <w:rPr>
          <w:rFonts w:cstheme="minorHAnsi"/>
          <w:color w:val="auto"/>
        </w:rPr>
        <w:t>Kalkulacja cenowa</w:t>
      </w:r>
    </w:p>
    <w:p w14:paraId="7846EF51" w14:textId="47DF71CB" w:rsidR="00F13DB1" w:rsidRPr="00730E31" w:rsidRDefault="00C30614" w:rsidP="00A17362">
      <w:pPr>
        <w:pStyle w:val="Akapitzlist"/>
        <w:numPr>
          <w:ilvl w:val="0"/>
          <w:numId w:val="9"/>
        </w:numPr>
        <w:spacing w:after="0"/>
        <w:rPr>
          <w:rFonts w:cstheme="minorHAnsi"/>
          <w:color w:val="auto"/>
        </w:rPr>
      </w:pPr>
      <w:r w:rsidRPr="00730E31">
        <w:rPr>
          <w:rFonts w:cstheme="minorHAnsi"/>
          <w:color w:val="auto"/>
        </w:rPr>
        <w:t>Opis Przedmiotu Zamówienia</w:t>
      </w:r>
    </w:p>
    <w:p w14:paraId="6C316AB8" w14:textId="18160BC4" w:rsidR="0004556D" w:rsidRPr="00730E31" w:rsidRDefault="0004556D" w:rsidP="00A17362">
      <w:pPr>
        <w:pStyle w:val="Akapitzlist"/>
        <w:numPr>
          <w:ilvl w:val="0"/>
          <w:numId w:val="9"/>
        </w:numPr>
        <w:spacing w:after="0"/>
        <w:rPr>
          <w:rFonts w:cstheme="minorBidi"/>
          <w:color w:val="auto"/>
        </w:rPr>
      </w:pPr>
      <w:r w:rsidRPr="00730E31">
        <w:rPr>
          <w:rFonts w:cstheme="minorBidi"/>
          <w:color w:val="auto"/>
        </w:rPr>
        <w:t>Gwarancj</w:t>
      </w:r>
      <w:r w:rsidR="005335D4" w:rsidRPr="00730E31">
        <w:rPr>
          <w:rFonts w:cstheme="minorBidi"/>
          <w:color w:val="auto"/>
        </w:rPr>
        <w:t>a</w:t>
      </w:r>
    </w:p>
    <w:p w14:paraId="220BB7CD" w14:textId="5D3C2635" w:rsidR="00071B3C" w:rsidRPr="00730E31" w:rsidRDefault="00071B3C" w:rsidP="00A17362">
      <w:pPr>
        <w:pStyle w:val="Akapitzlist"/>
        <w:numPr>
          <w:ilvl w:val="0"/>
          <w:numId w:val="52"/>
        </w:numPr>
        <w:spacing w:after="0"/>
        <w:rPr>
          <w:rFonts w:cstheme="minorBidi"/>
          <w:color w:val="auto"/>
        </w:rPr>
      </w:pPr>
      <w:r w:rsidRPr="00730E31">
        <w:rPr>
          <w:rFonts w:cstheme="minorBidi"/>
          <w:color w:val="auto"/>
        </w:rPr>
        <w:t>Dodatek nr 1 – Zasady udzielania zdalnego dostępu</w:t>
      </w:r>
    </w:p>
    <w:p w14:paraId="7DC0229F" w14:textId="69CBADD9" w:rsidR="00071B3C" w:rsidRPr="00730E31" w:rsidRDefault="00071B3C" w:rsidP="6762815A">
      <w:pPr>
        <w:pStyle w:val="Akapitzlist"/>
        <w:numPr>
          <w:ilvl w:val="0"/>
          <w:numId w:val="52"/>
        </w:numPr>
        <w:spacing w:after="0"/>
        <w:rPr>
          <w:rFonts w:cstheme="minorBidi"/>
          <w:color w:val="auto"/>
        </w:rPr>
      </w:pPr>
      <w:r w:rsidRPr="17374A42">
        <w:rPr>
          <w:rFonts w:cstheme="minorBidi"/>
          <w:color w:val="auto"/>
        </w:rPr>
        <w:t xml:space="preserve">Dodatek nr 2 – Informacje o </w:t>
      </w:r>
      <w:r w:rsidR="003E197B" w:rsidRPr="17374A42">
        <w:rPr>
          <w:rFonts w:cstheme="minorBidi"/>
          <w:color w:val="auto"/>
        </w:rPr>
        <w:t>Zamawiającym</w:t>
      </w:r>
    </w:p>
    <w:p w14:paraId="7897FAC9" w14:textId="44194711" w:rsidR="40E39F02" w:rsidRDefault="40E39F02" w:rsidP="17374A42">
      <w:pPr>
        <w:pStyle w:val="Akapitzlist"/>
        <w:numPr>
          <w:ilvl w:val="0"/>
          <w:numId w:val="52"/>
        </w:numPr>
        <w:spacing w:after="0"/>
        <w:rPr>
          <w:rFonts w:ascii="Calibri" w:eastAsia="Calibri" w:hAnsi="Calibri" w:cs="Calibri"/>
        </w:rPr>
      </w:pPr>
      <w:r w:rsidRPr="17374A42">
        <w:rPr>
          <w:rFonts w:cstheme="minorBidi"/>
          <w:color w:val="auto"/>
        </w:rPr>
        <w:t xml:space="preserve">Dodatek nr 3 - </w:t>
      </w:r>
      <w:r w:rsidRPr="17374A42">
        <w:rPr>
          <w:rFonts w:ascii="Calibri" w:eastAsia="Calibri" w:hAnsi="Calibri" w:cs="Calibri"/>
        </w:rPr>
        <w:t>Warunki przyjmowania i obsługi zgłoszeń podatności bezpieczeństwa oprogramowania aplikacyjnego</w:t>
      </w:r>
    </w:p>
    <w:p w14:paraId="0C370719" w14:textId="77777777" w:rsidR="00F13DB1" w:rsidRPr="00730E31" w:rsidRDefault="00F13DB1" w:rsidP="00A17362">
      <w:pPr>
        <w:pStyle w:val="Akapitzlist"/>
        <w:numPr>
          <w:ilvl w:val="0"/>
          <w:numId w:val="9"/>
        </w:numPr>
        <w:spacing w:after="0"/>
        <w:rPr>
          <w:rFonts w:cstheme="minorHAnsi"/>
          <w:color w:val="auto"/>
        </w:rPr>
      </w:pPr>
      <w:r w:rsidRPr="00730E31">
        <w:rPr>
          <w:rFonts w:cstheme="minorHAnsi"/>
          <w:color w:val="auto"/>
        </w:rPr>
        <w:t>Licencja</w:t>
      </w:r>
    </w:p>
    <w:p w14:paraId="36181131" w14:textId="77777777" w:rsidR="00F13DB1" w:rsidRPr="00730E31" w:rsidRDefault="00F13DB1" w:rsidP="00A17362">
      <w:pPr>
        <w:pStyle w:val="Akapitzlist"/>
        <w:numPr>
          <w:ilvl w:val="0"/>
          <w:numId w:val="9"/>
        </w:numPr>
        <w:spacing w:after="0"/>
        <w:rPr>
          <w:rFonts w:cstheme="minorHAnsi"/>
          <w:color w:val="auto"/>
        </w:rPr>
      </w:pPr>
      <w:r w:rsidRPr="00730E31">
        <w:rPr>
          <w:rFonts w:cstheme="minorHAnsi"/>
          <w:color w:val="auto"/>
        </w:rPr>
        <w:t>Umowa powierzenia przetwarzania danych osobowych</w:t>
      </w:r>
    </w:p>
    <w:p w14:paraId="545846BD" w14:textId="541590CA" w:rsidR="00F13DB1" w:rsidRPr="00730E31" w:rsidRDefault="00F13DB1" w:rsidP="00A17362">
      <w:pPr>
        <w:pStyle w:val="Akapitzlist"/>
        <w:numPr>
          <w:ilvl w:val="0"/>
          <w:numId w:val="9"/>
        </w:numPr>
        <w:spacing w:after="0"/>
        <w:rPr>
          <w:rFonts w:cstheme="minorHAnsi"/>
          <w:color w:val="auto"/>
        </w:rPr>
      </w:pPr>
      <w:r w:rsidRPr="00730E31">
        <w:rPr>
          <w:rFonts w:cstheme="minorHAnsi"/>
          <w:color w:val="auto"/>
        </w:rPr>
        <w:t>Wzory Protokołów</w:t>
      </w:r>
    </w:p>
    <w:p w14:paraId="599E9481" w14:textId="77777777" w:rsidR="00F13DB1" w:rsidRPr="00730E31" w:rsidRDefault="00F13DB1" w:rsidP="00A17362">
      <w:pPr>
        <w:pStyle w:val="Akapitzlist"/>
        <w:numPr>
          <w:ilvl w:val="0"/>
          <w:numId w:val="9"/>
        </w:numPr>
        <w:spacing w:after="0"/>
        <w:rPr>
          <w:rFonts w:cstheme="minorHAnsi"/>
          <w:color w:val="auto"/>
        </w:rPr>
      </w:pPr>
      <w:r w:rsidRPr="00730E31">
        <w:rPr>
          <w:rFonts w:cstheme="minorHAnsi"/>
          <w:color w:val="auto"/>
        </w:rPr>
        <w:t>Klauzula informacyjna Wykonawcy</w:t>
      </w:r>
    </w:p>
    <w:p w14:paraId="22B8C521" w14:textId="460FF45E" w:rsidR="00C64A2F" w:rsidRDefault="00C64A2F" w:rsidP="005C4515">
      <w:pPr>
        <w:rPr>
          <w:rStyle w:val="Pogrubienie"/>
          <w:rFonts w:cstheme="minorHAnsi"/>
          <w:color w:val="auto"/>
        </w:rPr>
      </w:pPr>
    </w:p>
    <w:p w14:paraId="0941DC1B" w14:textId="77777777" w:rsidR="0097654E" w:rsidRDefault="0097654E" w:rsidP="005C4515">
      <w:pPr>
        <w:rPr>
          <w:rStyle w:val="Pogrubienie"/>
          <w:rFonts w:cstheme="minorHAnsi"/>
        </w:rPr>
      </w:pPr>
    </w:p>
    <w:p w14:paraId="62FDD0A8" w14:textId="77777777" w:rsidR="0097654E" w:rsidRPr="00730E31" w:rsidRDefault="0097654E" w:rsidP="005C4515">
      <w:pPr>
        <w:rPr>
          <w:rStyle w:val="Pogrubienie"/>
          <w:rFonts w:cstheme="minorHAnsi"/>
          <w:color w:val="auto"/>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730E31" w14:paraId="42948626" w14:textId="77777777" w:rsidTr="005C4515">
        <w:tc>
          <w:tcPr>
            <w:tcW w:w="4672" w:type="dxa"/>
          </w:tcPr>
          <w:bookmarkEnd w:id="17"/>
          <w:p w14:paraId="3383F477" w14:textId="77777777" w:rsidR="004A659E" w:rsidRPr="00730E31" w:rsidRDefault="004A659E" w:rsidP="005C4515">
            <w:pPr>
              <w:spacing w:after="0" w:line="276" w:lineRule="auto"/>
              <w:jc w:val="center"/>
              <w:rPr>
                <w:rFonts w:cstheme="minorHAnsi"/>
                <w:b/>
                <w:color w:val="auto"/>
                <w:szCs w:val="22"/>
              </w:rPr>
            </w:pPr>
            <w:r w:rsidRPr="00730E31">
              <w:rPr>
                <w:rFonts w:cstheme="minorHAnsi"/>
                <w:b/>
                <w:color w:val="auto"/>
                <w:szCs w:val="22"/>
              </w:rPr>
              <w:t>………………………………………………….</w:t>
            </w:r>
          </w:p>
          <w:p w14:paraId="7297C728" w14:textId="28BE9C6E" w:rsidR="004A659E" w:rsidRPr="00730E31" w:rsidRDefault="004A659E" w:rsidP="005C4515">
            <w:pPr>
              <w:spacing w:after="0" w:line="276" w:lineRule="auto"/>
              <w:jc w:val="center"/>
              <w:rPr>
                <w:rFonts w:cstheme="minorHAnsi"/>
                <w:b/>
                <w:color w:val="auto"/>
                <w:szCs w:val="22"/>
              </w:rPr>
            </w:pPr>
            <w:r w:rsidRPr="00730E31">
              <w:rPr>
                <w:rFonts w:cstheme="minorHAnsi"/>
                <w:b/>
                <w:color w:val="auto"/>
                <w:szCs w:val="22"/>
              </w:rPr>
              <w:t>Zamawiający</w:t>
            </w:r>
          </w:p>
        </w:tc>
        <w:tc>
          <w:tcPr>
            <w:tcW w:w="4672" w:type="dxa"/>
          </w:tcPr>
          <w:p w14:paraId="20BDB00E" w14:textId="77777777" w:rsidR="004A659E" w:rsidRPr="00730E31" w:rsidRDefault="004A659E" w:rsidP="005C4515">
            <w:pPr>
              <w:spacing w:after="0" w:line="276" w:lineRule="auto"/>
              <w:jc w:val="center"/>
              <w:rPr>
                <w:rFonts w:cstheme="minorHAnsi"/>
                <w:b/>
                <w:color w:val="auto"/>
                <w:szCs w:val="22"/>
              </w:rPr>
            </w:pPr>
            <w:r w:rsidRPr="00730E31">
              <w:rPr>
                <w:rFonts w:cstheme="minorHAnsi"/>
                <w:b/>
                <w:color w:val="auto"/>
                <w:szCs w:val="22"/>
              </w:rPr>
              <w:t>………………………………………………….</w:t>
            </w:r>
          </w:p>
          <w:p w14:paraId="43C047EF" w14:textId="2D13900C" w:rsidR="004A659E" w:rsidRPr="00730E31" w:rsidRDefault="004A659E" w:rsidP="005C4515">
            <w:pPr>
              <w:spacing w:after="0" w:line="276" w:lineRule="auto"/>
              <w:jc w:val="center"/>
              <w:rPr>
                <w:rFonts w:cstheme="minorHAnsi"/>
                <w:b/>
                <w:color w:val="auto"/>
                <w:szCs w:val="22"/>
              </w:rPr>
            </w:pPr>
            <w:r w:rsidRPr="00730E31">
              <w:rPr>
                <w:rFonts w:cstheme="minorHAnsi"/>
                <w:b/>
                <w:color w:val="auto"/>
                <w:szCs w:val="22"/>
              </w:rPr>
              <w:t>Wykonawca</w:t>
            </w:r>
          </w:p>
        </w:tc>
      </w:tr>
    </w:tbl>
    <w:p w14:paraId="07BF9468" w14:textId="77777777" w:rsidR="00864A7C" w:rsidRPr="00730E31" w:rsidRDefault="00864A7C" w:rsidP="005C4515">
      <w:pPr>
        <w:spacing w:after="0"/>
        <w:jc w:val="center"/>
        <w:rPr>
          <w:rFonts w:cstheme="minorHAnsi"/>
          <w:color w:val="auto"/>
        </w:rPr>
      </w:pPr>
    </w:p>
    <w:p w14:paraId="1AB419B3" w14:textId="05EB1157" w:rsidR="00864A7C" w:rsidRPr="00730E31" w:rsidRDefault="007F42E4" w:rsidP="00071B3C">
      <w:pPr>
        <w:spacing w:after="0"/>
        <w:jc w:val="center"/>
        <w:rPr>
          <w:rFonts w:cstheme="minorHAnsi"/>
          <w:b/>
          <w:color w:val="auto"/>
        </w:rPr>
      </w:pPr>
      <w:r w:rsidRPr="00730E31">
        <w:rPr>
          <w:rFonts w:cstheme="minorHAnsi"/>
          <w:color w:val="auto"/>
        </w:rPr>
        <w:br w:type="page"/>
      </w:r>
      <w:r w:rsidR="00B528BB" w:rsidRPr="00730E31">
        <w:rPr>
          <w:rFonts w:cstheme="minorHAnsi"/>
          <w:b/>
          <w:color w:val="auto"/>
        </w:rPr>
        <w:t>ZAŁĄCZNIK NR 1</w:t>
      </w:r>
    </w:p>
    <w:p w14:paraId="6E9ACEBC" w14:textId="08726DAA" w:rsidR="00864A7C" w:rsidRPr="00730E31" w:rsidRDefault="00F45920" w:rsidP="0069077F">
      <w:pPr>
        <w:spacing w:after="0"/>
        <w:jc w:val="center"/>
        <w:rPr>
          <w:rFonts w:cstheme="minorHAnsi"/>
          <w:b/>
          <w:color w:val="auto"/>
        </w:rPr>
      </w:pPr>
      <w:r w:rsidRPr="00730E31">
        <w:rPr>
          <w:rFonts w:cstheme="minorHAnsi"/>
          <w:b/>
          <w:color w:val="auto"/>
        </w:rPr>
        <w:t>KALKULACJA CENOWA</w:t>
      </w:r>
    </w:p>
    <w:p w14:paraId="0810E52D" w14:textId="77777777" w:rsidR="00864A7C" w:rsidRPr="00730E31" w:rsidRDefault="00864A7C" w:rsidP="0069077F">
      <w:pPr>
        <w:spacing w:after="0"/>
        <w:rPr>
          <w:rFonts w:cstheme="minorHAnsi"/>
          <w:color w:val="auto"/>
        </w:rPr>
      </w:pPr>
    </w:p>
    <w:p w14:paraId="0B34B569" w14:textId="77777777" w:rsidR="00864A7C" w:rsidRPr="00730E31" w:rsidRDefault="00864A7C" w:rsidP="0069077F">
      <w:pPr>
        <w:spacing w:after="0"/>
        <w:rPr>
          <w:rFonts w:cstheme="minorHAnsi"/>
          <w:color w:val="auto"/>
        </w:rPr>
      </w:pPr>
    </w:p>
    <w:p w14:paraId="00202A41" w14:textId="77777777" w:rsidR="00864A7C" w:rsidRPr="00730E31" w:rsidRDefault="00864A7C" w:rsidP="0069077F">
      <w:pPr>
        <w:spacing w:after="0"/>
        <w:rPr>
          <w:rFonts w:cstheme="minorHAnsi"/>
          <w:color w:val="auto"/>
        </w:rPr>
      </w:pPr>
    </w:p>
    <w:p w14:paraId="6D01C06D" w14:textId="77777777" w:rsidR="00864A7C" w:rsidRPr="00730E31" w:rsidRDefault="00864A7C" w:rsidP="0069077F">
      <w:pPr>
        <w:spacing w:after="0"/>
        <w:rPr>
          <w:rFonts w:cstheme="minorHAnsi"/>
          <w:color w:val="auto"/>
        </w:rPr>
      </w:pPr>
    </w:p>
    <w:p w14:paraId="773FF401" w14:textId="77777777" w:rsidR="007F42E4" w:rsidRPr="00730E31" w:rsidRDefault="007F42E4" w:rsidP="0069077F">
      <w:pPr>
        <w:spacing w:after="0"/>
        <w:rPr>
          <w:rFonts w:cstheme="minorHAnsi"/>
          <w:color w:val="auto"/>
        </w:rPr>
      </w:pPr>
    </w:p>
    <w:p w14:paraId="39CBF12F" w14:textId="77777777" w:rsidR="00B41E8B" w:rsidRPr="00730E31" w:rsidRDefault="00B41E8B" w:rsidP="0069077F">
      <w:pPr>
        <w:spacing w:after="0"/>
        <w:rPr>
          <w:rFonts w:cstheme="minorHAnsi"/>
          <w:b/>
          <w:color w:val="auto"/>
        </w:rPr>
      </w:pPr>
      <w:r w:rsidRPr="00730E31">
        <w:rPr>
          <w:rFonts w:cstheme="minorHAnsi"/>
          <w:b/>
          <w:color w:val="auto"/>
        </w:rPr>
        <w:br w:type="page"/>
      </w:r>
    </w:p>
    <w:p w14:paraId="6B80D3DB" w14:textId="3F339AF1" w:rsidR="00864A7C" w:rsidRPr="00730E31" w:rsidRDefault="00B528BB" w:rsidP="0069077F">
      <w:pPr>
        <w:spacing w:after="0"/>
        <w:jc w:val="center"/>
        <w:rPr>
          <w:rFonts w:cstheme="minorHAnsi"/>
          <w:b/>
          <w:color w:val="auto"/>
        </w:rPr>
      </w:pPr>
      <w:r w:rsidRPr="00730E31">
        <w:rPr>
          <w:rFonts w:cstheme="minorHAnsi"/>
          <w:b/>
          <w:color w:val="auto"/>
        </w:rPr>
        <w:t>ZAŁĄCZNIK NR 2</w:t>
      </w:r>
    </w:p>
    <w:p w14:paraId="135D8937" w14:textId="3245D0F1" w:rsidR="007F42E4" w:rsidRPr="00730E31" w:rsidRDefault="00040D61" w:rsidP="00A55313">
      <w:pPr>
        <w:widowControl w:val="0"/>
        <w:suppressAutoHyphens/>
        <w:overflowPunct w:val="0"/>
        <w:autoSpaceDE w:val="0"/>
        <w:spacing w:after="0"/>
        <w:jc w:val="center"/>
        <w:rPr>
          <w:rFonts w:cstheme="minorHAnsi"/>
          <w:color w:val="auto"/>
        </w:rPr>
      </w:pPr>
      <w:r w:rsidRPr="00730E31">
        <w:rPr>
          <w:rFonts w:cstheme="minorHAnsi"/>
          <w:b/>
          <w:color w:val="auto"/>
        </w:rPr>
        <w:t>OPIS PRZEDMIOTU ZAMÓWIENIA</w:t>
      </w:r>
      <w:r w:rsidR="007F42E4" w:rsidRPr="00730E31">
        <w:rPr>
          <w:rFonts w:cstheme="minorHAnsi"/>
          <w:color w:val="auto"/>
        </w:rPr>
        <w:br w:type="page"/>
      </w:r>
    </w:p>
    <w:p w14:paraId="78EAF724" w14:textId="3196315F" w:rsidR="009B5EB6" w:rsidRPr="00730E31" w:rsidRDefault="009B5EB6" w:rsidP="0069077F">
      <w:pPr>
        <w:spacing w:after="0"/>
        <w:jc w:val="center"/>
        <w:rPr>
          <w:rFonts w:cstheme="minorHAnsi"/>
          <w:b/>
          <w:color w:val="auto"/>
        </w:rPr>
      </w:pPr>
      <w:r w:rsidRPr="00730E31">
        <w:rPr>
          <w:rFonts w:cstheme="minorHAnsi"/>
          <w:b/>
          <w:color w:val="auto"/>
        </w:rPr>
        <w:t>ZAŁĄCZNIK NR 3</w:t>
      </w:r>
    </w:p>
    <w:p w14:paraId="041DD12D" w14:textId="74E878AA" w:rsidR="0004556D" w:rsidRPr="00730E31" w:rsidRDefault="0004556D" w:rsidP="0069077F">
      <w:pPr>
        <w:spacing w:after="0"/>
        <w:jc w:val="center"/>
        <w:rPr>
          <w:rFonts w:cstheme="minorHAnsi"/>
          <w:b/>
          <w:color w:val="auto"/>
        </w:rPr>
      </w:pPr>
      <w:r w:rsidRPr="00730E31">
        <w:rPr>
          <w:rFonts w:cstheme="minorHAnsi"/>
          <w:b/>
          <w:color w:val="auto"/>
        </w:rPr>
        <w:t>GWARANCJA</w:t>
      </w:r>
    </w:p>
    <w:p w14:paraId="3DFDD845" w14:textId="77777777" w:rsidR="0004556D" w:rsidRPr="00730E31" w:rsidRDefault="0004556D" w:rsidP="0069077F">
      <w:pPr>
        <w:spacing w:after="0"/>
        <w:jc w:val="center"/>
        <w:rPr>
          <w:rFonts w:cstheme="minorHAnsi"/>
          <w:b/>
          <w:color w:val="auto"/>
        </w:rPr>
      </w:pPr>
    </w:p>
    <w:p w14:paraId="4BE32511" w14:textId="65D74645" w:rsidR="00F45920" w:rsidRPr="00730E31" w:rsidRDefault="00F45920" w:rsidP="00A55313">
      <w:pPr>
        <w:spacing w:after="0"/>
        <w:jc w:val="center"/>
        <w:rPr>
          <w:rFonts w:cstheme="minorHAnsi"/>
          <w:b/>
          <w:color w:val="auto"/>
        </w:rPr>
      </w:pPr>
      <w:r w:rsidRPr="00730E31">
        <w:rPr>
          <w:rFonts w:cstheme="minorHAnsi"/>
          <w:b/>
          <w:color w:val="auto"/>
        </w:rPr>
        <w:t xml:space="preserve">WARUNKI ŚWIADCZENIA </w:t>
      </w:r>
      <w:r w:rsidR="0004556D" w:rsidRPr="00730E31">
        <w:rPr>
          <w:rFonts w:cstheme="minorHAnsi"/>
          <w:b/>
          <w:color w:val="auto"/>
        </w:rPr>
        <w:t>GWARANC</w:t>
      </w:r>
      <w:r w:rsidR="00040D61" w:rsidRPr="00730E31">
        <w:rPr>
          <w:rFonts w:cstheme="minorHAnsi"/>
          <w:b/>
          <w:color w:val="auto"/>
        </w:rPr>
        <w:t>JI</w:t>
      </w:r>
    </w:p>
    <w:p w14:paraId="4A69CF00" w14:textId="77777777" w:rsidR="009B5EB6" w:rsidRPr="00730E31" w:rsidRDefault="009B5EB6" w:rsidP="0069077F">
      <w:pPr>
        <w:spacing w:after="0"/>
        <w:rPr>
          <w:rFonts w:cstheme="minorHAnsi"/>
          <w:b/>
          <w:color w:val="auto"/>
        </w:rPr>
      </w:pPr>
    </w:p>
    <w:p w14:paraId="0409F8D3" w14:textId="0EAFB889" w:rsidR="008D3461" w:rsidRPr="00730E31" w:rsidRDefault="008D3461" w:rsidP="0069077F">
      <w:pPr>
        <w:spacing w:after="0"/>
        <w:jc w:val="both"/>
        <w:rPr>
          <w:rFonts w:cstheme="minorHAnsi"/>
          <w:color w:val="auto"/>
        </w:rPr>
      </w:pPr>
      <w:r w:rsidRPr="00730E31">
        <w:rPr>
          <w:rFonts w:cstheme="minorHAnsi"/>
          <w:color w:val="auto"/>
        </w:rPr>
        <w:t xml:space="preserve">Na potrzeby określenia warunków świadczenia </w:t>
      </w:r>
      <w:r w:rsidR="00040D61" w:rsidRPr="00730E31">
        <w:rPr>
          <w:rFonts w:cstheme="minorHAnsi"/>
          <w:color w:val="auto"/>
        </w:rPr>
        <w:t>Gwarancji</w:t>
      </w:r>
      <w:r w:rsidRPr="00730E31">
        <w:rPr>
          <w:rFonts w:cstheme="minorHAnsi"/>
          <w:color w:val="auto"/>
        </w:rPr>
        <w:t xml:space="preserve"> ustalają następujące definicje pojęć:</w:t>
      </w:r>
    </w:p>
    <w:p w14:paraId="113892EE" w14:textId="77777777" w:rsidR="008D3461" w:rsidRPr="00730E31" w:rsidRDefault="008D3461" w:rsidP="0069077F">
      <w:pPr>
        <w:spacing w:after="0"/>
        <w:ind w:left="720"/>
        <w:rPr>
          <w:rFonts w:cstheme="minorHAnsi"/>
          <w:b/>
          <w:bCs/>
          <w:color w:val="auto"/>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730E31" w:rsidRPr="00730E31" w14:paraId="00841E79" w14:textId="77777777">
        <w:trPr>
          <w:cantSplit/>
          <w:trHeight w:val="1201"/>
        </w:trPr>
        <w:tc>
          <w:tcPr>
            <w:tcW w:w="2765" w:type="dxa"/>
          </w:tcPr>
          <w:p w14:paraId="1F0C7C9C" w14:textId="77777777" w:rsidR="008D3461" w:rsidRPr="00730E31" w:rsidRDefault="008D3461" w:rsidP="0069077F">
            <w:pPr>
              <w:tabs>
                <w:tab w:val="left" w:pos="1080"/>
              </w:tabs>
              <w:snapToGrid w:val="0"/>
              <w:spacing w:after="0"/>
              <w:rPr>
                <w:rFonts w:cstheme="minorHAnsi"/>
                <w:b/>
                <w:color w:val="auto"/>
              </w:rPr>
            </w:pPr>
            <w:r w:rsidRPr="00730E31">
              <w:rPr>
                <w:rFonts w:cstheme="minorHAnsi"/>
                <w:b/>
                <w:color w:val="auto"/>
              </w:rPr>
              <w:t xml:space="preserve">Błąd Zwykły </w:t>
            </w:r>
            <w:r w:rsidRPr="00730E31">
              <w:rPr>
                <w:rFonts w:cstheme="minorHAnsi"/>
                <w:b/>
                <w:bCs/>
                <w:color w:val="auto"/>
              </w:rPr>
              <w:t>Oprogramowania Aplikacyjnego</w:t>
            </w:r>
          </w:p>
        </w:tc>
        <w:tc>
          <w:tcPr>
            <w:tcW w:w="426" w:type="dxa"/>
          </w:tcPr>
          <w:p w14:paraId="3D153222" w14:textId="77777777" w:rsidR="008D3461" w:rsidRPr="00730E31" w:rsidRDefault="008D3461" w:rsidP="0069077F">
            <w:pPr>
              <w:tabs>
                <w:tab w:val="left" w:pos="1080"/>
              </w:tabs>
              <w:snapToGrid w:val="0"/>
              <w:spacing w:after="0"/>
              <w:jc w:val="center"/>
              <w:rPr>
                <w:rFonts w:cstheme="minorHAnsi"/>
                <w:color w:val="auto"/>
              </w:rPr>
            </w:pPr>
            <w:r w:rsidRPr="00730E31">
              <w:rPr>
                <w:rFonts w:cstheme="minorHAnsi"/>
                <w:color w:val="auto"/>
              </w:rPr>
              <w:t>-</w:t>
            </w:r>
          </w:p>
        </w:tc>
        <w:tc>
          <w:tcPr>
            <w:tcW w:w="6844" w:type="dxa"/>
          </w:tcPr>
          <w:p w14:paraId="71310470" w14:textId="77777777" w:rsidR="008D3461" w:rsidRPr="00730E31" w:rsidRDefault="008D3461" w:rsidP="0069077F">
            <w:pPr>
              <w:spacing w:after="0"/>
              <w:jc w:val="both"/>
              <w:rPr>
                <w:rFonts w:cstheme="minorHAnsi"/>
                <w:color w:val="auto"/>
              </w:rPr>
            </w:pPr>
            <w:r w:rsidRPr="00730E31">
              <w:rPr>
                <w:rFonts w:cstheme="minorHAnsi"/>
                <w:color w:val="auto"/>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730E31" w:rsidRPr="00730E31" w14:paraId="0FECC0F1" w14:textId="77777777">
        <w:trPr>
          <w:cantSplit/>
          <w:trHeight w:val="1631"/>
        </w:trPr>
        <w:tc>
          <w:tcPr>
            <w:tcW w:w="2765" w:type="dxa"/>
          </w:tcPr>
          <w:p w14:paraId="6791BD14" w14:textId="77777777" w:rsidR="008D3461" w:rsidRPr="00730E31" w:rsidRDefault="008D3461" w:rsidP="0069077F">
            <w:pPr>
              <w:tabs>
                <w:tab w:val="left" w:pos="1080"/>
              </w:tabs>
              <w:snapToGrid w:val="0"/>
              <w:spacing w:after="0"/>
              <w:rPr>
                <w:rFonts w:cstheme="minorHAnsi"/>
                <w:b/>
                <w:color w:val="auto"/>
              </w:rPr>
            </w:pPr>
            <w:r w:rsidRPr="00730E31">
              <w:rPr>
                <w:rFonts w:cstheme="minorHAnsi"/>
                <w:b/>
                <w:color w:val="auto"/>
              </w:rPr>
              <w:t xml:space="preserve">Błąd Krytyczny </w:t>
            </w:r>
            <w:r w:rsidRPr="00730E31">
              <w:rPr>
                <w:rFonts w:cstheme="minorHAnsi"/>
                <w:b/>
                <w:bCs/>
                <w:color w:val="auto"/>
              </w:rPr>
              <w:t>Oprogramowania Aplikacyjnego</w:t>
            </w:r>
          </w:p>
          <w:p w14:paraId="5D0FA027" w14:textId="77777777" w:rsidR="008D3461" w:rsidRPr="00730E31" w:rsidRDefault="008D3461" w:rsidP="0069077F">
            <w:pPr>
              <w:tabs>
                <w:tab w:val="left" w:pos="1080"/>
              </w:tabs>
              <w:snapToGrid w:val="0"/>
              <w:spacing w:after="0"/>
              <w:rPr>
                <w:rFonts w:cstheme="minorHAnsi"/>
                <w:b/>
                <w:color w:val="auto"/>
              </w:rPr>
            </w:pPr>
          </w:p>
        </w:tc>
        <w:tc>
          <w:tcPr>
            <w:tcW w:w="426" w:type="dxa"/>
          </w:tcPr>
          <w:p w14:paraId="3B7FCF16" w14:textId="77777777" w:rsidR="008D3461" w:rsidRPr="00730E31" w:rsidRDefault="008D3461" w:rsidP="0069077F">
            <w:pPr>
              <w:tabs>
                <w:tab w:val="left" w:pos="1080"/>
              </w:tabs>
              <w:snapToGrid w:val="0"/>
              <w:spacing w:after="0"/>
              <w:jc w:val="center"/>
              <w:rPr>
                <w:rFonts w:cstheme="minorHAnsi"/>
                <w:color w:val="auto"/>
              </w:rPr>
            </w:pPr>
            <w:r w:rsidRPr="00730E31">
              <w:rPr>
                <w:rFonts w:cstheme="minorHAnsi"/>
                <w:color w:val="auto"/>
              </w:rPr>
              <w:t>-</w:t>
            </w:r>
          </w:p>
          <w:p w14:paraId="31384D71" w14:textId="77777777" w:rsidR="008D3461" w:rsidRPr="00730E31" w:rsidRDefault="008D3461" w:rsidP="0069077F">
            <w:pPr>
              <w:tabs>
                <w:tab w:val="left" w:pos="1080"/>
              </w:tabs>
              <w:snapToGrid w:val="0"/>
              <w:spacing w:after="0"/>
              <w:jc w:val="center"/>
              <w:rPr>
                <w:rFonts w:cstheme="minorHAnsi"/>
                <w:color w:val="auto"/>
              </w:rPr>
            </w:pPr>
          </w:p>
          <w:p w14:paraId="57FFC8B5" w14:textId="77777777" w:rsidR="008D3461" w:rsidRPr="00730E31" w:rsidRDefault="008D3461" w:rsidP="0069077F">
            <w:pPr>
              <w:tabs>
                <w:tab w:val="left" w:pos="1080"/>
              </w:tabs>
              <w:snapToGrid w:val="0"/>
              <w:spacing w:after="0"/>
              <w:jc w:val="center"/>
              <w:rPr>
                <w:rFonts w:cstheme="minorHAnsi"/>
                <w:color w:val="auto"/>
              </w:rPr>
            </w:pPr>
          </w:p>
        </w:tc>
        <w:tc>
          <w:tcPr>
            <w:tcW w:w="6844" w:type="dxa"/>
          </w:tcPr>
          <w:p w14:paraId="0AC3ADBC" w14:textId="77777777" w:rsidR="008D3461" w:rsidRPr="00730E31" w:rsidRDefault="008D3461" w:rsidP="0069077F">
            <w:pPr>
              <w:spacing w:after="0"/>
              <w:jc w:val="both"/>
              <w:rPr>
                <w:rFonts w:cstheme="minorHAnsi"/>
                <w:color w:val="auto"/>
              </w:rPr>
            </w:pPr>
            <w:r w:rsidRPr="00730E31">
              <w:rPr>
                <w:rFonts w:cstheme="minorHAnsi"/>
                <w:color w:val="auto"/>
              </w:rPr>
              <w:t>należy przez do rozumieć niezgodne z dokumentacją, powtarzalne działanie Oprogramowania Aplikacyjnego, w którym niemożliwie jest użytkowanie Oprogramowania Aplikacyjnego w zakresie jego Podstawowej Funkcjonalności (t.j. takiej, która dotyczy każdego użytkownika,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730E31" w:rsidRPr="00730E31" w14:paraId="2A7F8A67" w14:textId="77777777">
        <w:trPr>
          <w:cantSplit/>
          <w:trHeight w:val="866"/>
        </w:trPr>
        <w:tc>
          <w:tcPr>
            <w:tcW w:w="2765" w:type="dxa"/>
          </w:tcPr>
          <w:p w14:paraId="6F2392BC" w14:textId="77777777" w:rsidR="008D3461" w:rsidRPr="00730E31" w:rsidRDefault="008D3461" w:rsidP="0069077F">
            <w:pPr>
              <w:snapToGrid w:val="0"/>
              <w:spacing w:after="0"/>
              <w:rPr>
                <w:rFonts w:cstheme="minorHAnsi"/>
                <w:b/>
                <w:color w:val="auto"/>
              </w:rPr>
            </w:pPr>
            <w:r w:rsidRPr="00730E31">
              <w:rPr>
                <w:rFonts w:cstheme="minorHAnsi"/>
                <w:b/>
                <w:color w:val="auto"/>
              </w:rPr>
              <w:t>Oprogramowanie Bazodanowe</w:t>
            </w:r>
          </w:p>
        </w:tc>
        <w:tc>
          <w:tcPr>
            <w:tcW w:w="426" w:type="dxa"/>
          </w:tcPr>
          <w:p w14:paraId="42C11CF3" w14:textId="77777777" w:rsidR="008D3461" w:rsidRPr="00730E31" w:rsidRDefault="008D3461" w:rsidP="0069077F">
            <w:pPr>
              <w:snapToGrid w:val="0"/>
              <w:spacing w:after="0"/>
              <w:jc w:val="center"/>
              <w:rPr>
                <w:rFonts w:cstheme="minorHAnsi"/>
                <w:color w:val="auto"/>
              </w:rPr>
            </w:pPr>
            <w:r w:rsidRPr="00730E31">
              <w:rPr>
                <w:rFonts w:cstheme="minorHAnsi"/>
                <w:color w:val="auto"/>
              </w:rPr>
              <w:t>-</w:t>
            </w:r>
          </w:p>
        </w:tc>
        <w:tc>
          <w:tcPr>
            <w:tcW w:w="6844" w:type="dxa"/>
          </w:tcPr>
          <w:p w14:paraId="05806A6D" w14:textId="14EBBB7B" w:rsidR="008D3461" w:rsidRPr="00730E31" w:rsidRDefault="008D3461" w:rsidP="0069077F">
            <w:pPr>
              <w:snapToGrid w:val="0"/>
              <w:spacing w:after="0"/>
              <w:jc w:val="both"/>
              <w:rPr>
                <w:rFonts w:cstheme="minorHAnsi"/>
                <w:color w:val="auto"/>
              </w:rPr>
            </w:pPr>
            <w:r w:rsidRPr="00730E31">
              <w:rPr>
                <w:rFonts w:cstheme="minorHAnsi"/>
                <w:color w:val="auto"/>
              </w:rPr>
              <w:t>należy przez to rozumieć oprogramowanie bazodanowe</w:t>
            </w:r>
            <w:r w:rsidR="0004556D" w:rsidRPr="00730E31">
              <w:rPr>
                <w:rFonts w:cstheme="minorHAnsi"/>
                <w:color w:val="auto"/>
              </w:rPr>
              <w:t>………….</w:t>
            </w:r>
            <w:r w:rsidRPr="00730E31">
              <w:rPr>
                <w:rFonts w:cstheme="minorHAnsi"/>
                <w:color w:val="auto"/>
              </w:rPr>
              <w:t xml:space="preserve">, stanowiące podstawę działania bazy danych Systemu Informatycznego </w:t>
            </w:r>
            <w:r w:rsidR="0004556D" w:rsidRPr="00730E31">
              <w:rPr>
                <w:rFonts w:cstheme="minorHAnsi"/>
                <w:color w:val="auto"/>
              </w:rPr>
              <w:t>……………………..</w:t>
            </w:r>
            <w:r w:rsidRPr="00730E31">
              <w:rPr>
                <w:rFonts w:cstheme="minorHAnsi"/>
                <w:color w:val="auto"/>
              </w:rPr>
              <w:t>, z których korzysta Zamawiający;</w:t>
            </w:r>
          </w:p>
        </w:tc>
      </w:tr>
      <w:tr w:rsidR="00730E31" w:rsidRPr="00730E31" w14:paraId="2DE34F70" w14:textId="77777777">
        <w:trPr>
          <w:cantSplit/>
          <w:trHeight w:val="1417"/>
        </w:trPr>
        <w:tc>
          <w:tcPr>
            <w:tcW w:w="2765" w:type="dxa"/>
          </w:tcPr>
          <w:p w14:paraId="79ED4ABC" w14:textId="77777777" w:rsidR="008D3461" w:rsidRPr="00730E31" w:rsidRDefault="008D3461" w:rsidP="0069077F">
            <w:pPr>
              <w:snapToGrid w:val="0"/>
              <w:spacing w:after="0"/>
              <w:rPr>
                <w:rFonts w:cstheme="minorHAnsi"/>
                <w:b/>
                <w:color w:val="auto"/>
              </w:rPr>
            </w:pPr>
            <w:r w:rsidRPr="00730E31">
              <w:rPr>
                <w:rFonts w:cstheme="minorHAnsi"/>
                <w:b/>
                <w:color w:val="auto"/>
              </w:rPr>
              <w:t>System Informatyczny</w:t>
            </w:r>
          </w:p>
        </w:tc>
        <w:tc>
          <w:tcPr>
            <w:tcW w:w="426" w:type="dxa"/>
          </w:tcPr>
          <w:p w14:paraId="1F590CC7" w14:textId="77777777" w:rsidR="008D3461" w:rsidRPr="00730E31" w:rsidRDefault="008D3461" w:rsidP="0069077F">
            <w:pPr>
              <w:snapToGrid w:val="0"/>
              <w:spacing w:after="0"/>
              <w:jc w:val="center"/>
              <w:rPr>
                <w:rFonts w:cstheme="minorHAnsi"/>
                <w:color w:val="auto"/>
              </w:rPr>
            </w:pPr>
            <w:r w:rsidRPr="00730E31">
              <w:rPr>
                <w:rFonts w:cstheme="minorHAnsi"/>
                <w:color w:val="auto"/>
              </w:rPr>
              <w:t>-</w:t>
            </w:r>
          </w:p>
          <w:p w14:paraId="364BF926" w14:textId="77777777" w:rsidR="008D3461" w:rsidRPr="00730E31" w:rsidRDefault="008D3461" w:rsidP="0069077F">
            <w:pPr>
              <w:snapToGrid w:val="0"/>
              <w:spacing w:after="0"/>
              <w:jc w:val="center"/>
              <w:rPr>
                <w:rFonts w:cstheme="minorHAnsi"/>
                <w:color w:val="auto"/>
              </w:rPr>
            </w:pPr>
          </w:p>
        </w:tc>
        <w:tc>
          <w:tcPr>
            <w:tcW w:w="6844" w:type="dxa"/>
          </w:tcPr>
          <w:p w14:paraId="1BA1EBE4" w14:textId="32841A74" w:rsidR="008D3461" w:rsidRPr="00730E31" w:rsidRDefault="008D3461" w:rsidP="0069077F">
            <w:pPr>
              <w:snapToGrid w:val="0"/>
              <w:spacing w:after="0"/>
              <w:jc w:val="both"/>
              <w:rPr>
                <w:rFonts w:cstheme="minorHAnsi"/>
                <w:color w:val="auto"/>
              </w:rPr>
            </w:pPr>
            <w:r w:rsidRPr="00730E31">
              <w:rPr>
                <w:rFonts w:cstheme="minorHAnsi"/>
                <w:color w:val="auto"/>
              </w:rPr>
              <w:t xml:space="preserve">należy przez to rozumieć moduły Oprogramowania Aplikacyjnego, wymienione w Załączniku nr 2 do Umowy, dostarczanego przez </w:t>
            </w:r>
            <w:r w:rsidR="00040D61" w:rsidRPr="00730E31">
              <w:rPr>
                <w:rFonts w:cstheme="minorHAnsi"/>
                <w:color w:val="auto"/>
              </w:rPr>
              <w:t>…………….</w:t>
            </w:r>
            <w:r w:rsidRPr="00730E31">
              <w:rPr>
                <w:rFonts w:cstheme="minorHAnsi"/>
                <w:color w:val="auto"/>
              </w:rPr>
              <w:t>, wraz z platformami integracyjnymi, bazami danych (z wyłączeniem serwerów baz danych wraz z jego Oprogramowaniem Bazodanowym) oraz serwerami aplikacji i serwerami www, z którymi współpracuje Oprogramowanie Aplikacyjne;</w:t>
            </w:r>
          </w:p>
        </w:tc>
      </w:tr>
      <w:tr w:rsidR="008D3461" w:rsidRPr="00730E31" w14:paraId="631ADECF" w14:textId="77777777">
        <w:trPr>
          <w:cantSplit/>
        </w:trPr>
        <w:tc>
          <w:tcPr>
            <w:tcW w:w="2765" w:type="dxa"/>
          </w:tcPr>
          <w:p w14:paraId="23703D94" w14:textId="77777777" w:rsidR="008D3461" w:rsidRPr="00730E31" w:rsidRDefault="008D3461" w:rsidP="0069077F">
            <w:pPr>
              <w:snapToGrid w:val="0"/>
              <w:spacing w:after="0"/>
              <w:rPr>
                <w:rFonts w:cstheme="minorHAnsi"/>
                <w:b/>
                <w:color w:val="auto"/>
              </w:rPr>
            </w:pPr>
            <w:r w:rsidRPr="00730E31">
              <w:rPr>
                <w:rFonts w:cstheme="minorHAnsi"/>
                <w:b/>
                <w:color w:val="auto"/>
              </w:rPr>
              <w:t>System CHD</w:t>
            </w:r>
          </w:p>
        </w:tc>
        <w:tc>
          <w:tcPr>
            <w:tcW w:w="426" w:type="dxa"/>
          </w:tcPr>
          <w:p w14:paraId="23F70A3E" w14:textId="77777777" w:rsidR="008D3461" w:rsidRPr="00730E31" w:rsidRDefault="008D3461" w:rsidP="0069077F">
            <w:pPr>
              <w:snapToGrid w:val="0"/>
              <w:spacing w:after="0"/>
              <w:jc w:val="center"/>
              <w:rPr>
                <w:rFonts w:cstheme="minorHAnsi"/>
                <w:color w:val="auto"/>
              </w:rPr>
            </w:pPr>
            <w:r w:rsidRPr="00730E31">
              <w:rPr>
                <w:rFonts w:cstheme="minorHAnsi"/>
                <w:color w:val="auto"/>
              </w:rPr>
              <w:t>-</w:t>
            </w:r>
          </w:p>
          <w:p w14:paraId="5750BE32" w14:textId="77777777" w:rsidR="008D3461" w:rsidRPr="00730E31" w:rsidRDefault="008D3461" w:rsidP="0069077F">
            <w:pPr>
              <w:snapToGrid w:val="0"/>
              <w:spacing w:after="0"/>
              <w:jc w:val="center"/>
              <w:rPr>
                <w:rFonts w:cstheme="minorHAnsi"/>
                <w:color w:val="auto"/>
              </w:rPr>
            </w:pPr>
          </w:p>
        </w:tc>
        <w:tc>
          <w:tcPr>
            <w:tcW w:w="6844" w:type="dxa"/>
          </w:tcPr>
          <w:p w14:paraId="4F9D5D8E" w14:textId="04E39583" w:rsidR="008D3461" w:rsidRPr="00730E31" w:rsidRDefault="008D3461" w:rsidP="0069077F">
            <w:pPr>
              <w:snapToGrid w:val="0"/>
              <w:spacing w:after="0"/>
              <w:jc w:val="both"/>
              <w:rPr>
                <w:rFonts w:cstheme="minorHAnsi"/>
                <w:color w:val="auto"/>
              </w:rPr>
            </w:pPr>
            <w:r w:rsidRPr="00730E31">
              <w:rPr>
                <w:rFonts w:cstheme="minorHAnsi"/>
                <w:color w:val="auto"/>
              </w:rPr>
              <w:t xml:space="preserve">System typu HelpDesk udostępniany przez </w:t>
            </w:r>
            <w:r w:rsidR="0004556D" w:rsidRPr="00730E31">
              <w:rPr>
                <w:rFonts w:cstheme="minorHAnsi"/>
                <w:color w:val="auto"/>
              </w:rPr>
              <w:t>…………….</w:t>
            </w:r>
            <w:r w:rsidRPr="00730E31">
              <w:rPr>
                <w:rFonts w:cstheme="minorHAnsi"/>
                <w:color w:val="auto"/>
              </w:rPr>
              <w:t xml:space="preserve"> do rejestracji i obsługi zgłoszeń Zamawiającego i Wykonawcy oraz do rejestracji prac serwisowych wykonywanych przez Wykonawcę lub Autoryzowanego Przedstawiciela Serwisowego Wykonawcy, dostępny pod adresem: </w:t>
            </w:r>
            <w:r w:rsidR="0004556D" w:rsidRPr="00730E31">
              <w:rPr>
                <w:rFonts w:cstheme="minorHAnsi"/>
                <w:color w:val="auto"/>
              </w:rPr>
              <w:t>……………..</w:t>
            </w:r>
            <w:r w:rsidRPr="00730E31">
              <w:rPr>
                <w:rFonts w:cstheme="minorHAnsi"/>
                <w:color w:val="auto"/>
              </w:rPr>
              <w:t>;</w:t>
            </w:r>
          </w:p>
        </w:tc>
      </w:tr>
    </w:tbl>
    <w:p w14:paraId="745E8626" w14:textId="77777777" w:rsidR="00CF6389" w:rsidRPr="00730E31" w:rsidRDefault="00CF6389" w:rsidP="0069077F">
      <w:pPr>
        <w:pStyle w:val="NormalnyWeb"/>
        <w:shd w:val="clear" w:color="auto" w:fill="FFFFFF"/>
        <w:spacing w:beforeAutospacing="0" w:after="0" w:afterAutospacing="0" w:line="276" w:lineRule="auto"/>
        <w:ind w:left="426" w:hanging="426"/>
        <w:jc w:val="both"/>
        <w:rPr>
          <w:rStyle w:val="Pogrubienie"/>
          <w:rFonts w:asciiTheme="minorHAnsi" w:hAnsiTheme="minorHAnsi" w:cstheme="minorHAnsi"/>
          <w:b w:val="0"/>
          <w:bCs w:val="0"/>
          <w:color w:val="auto"/>
          <w:sz w:val="22"/>
          <w:szCs w:val="22"/>
        </w:rPr>
      </w:pPr>
    </w:p>
    <w:p w14:paraId="0EE946C7" w14:textId="77777777" w:rsidR="004A659E" w:rsidRPr="00730E31" w:rsidRDefault="004A659E" w:rsidP="0069077F">
      <w:pPr>
        <w:pStyle w:val="NormalnyWeb"/>
        <w:shd w:val="clear" w:color="auto" w:fill="FFFFFF"/>
        <w:spacing w:beforeAutospacing="0" w:after="0" w:afterAutospacing="0" w:line="276" w:lineRule="auto"/>
        <w:ind w:left="426" w:hanging="426"/>
        <w:jc w:val="center"/>
        <w:rPr>
          <w:rStyle w:val="Pogrubienie"/>
          <w:rFonts w:asciiTheme="minorHAnsi" w:hAnsiTheme="minorHAnsi" w:cstheme="minorHAnsi"/>
          <w:color w:val="auto"/>
          <w:sz w:val="22"/>
          <w:szCs w:val="22"/>
        </w:rPr>
      </w:pPr>
    </w:p>
    <w:p w14:paraId="5F5F856D" w14:textId="77777777" w:rsidR="004A659E" w:rsidRPr="00730E31" w:rsidRDefault="004A659E" w:rsidP="0069077F">
      <w:pPr>
        <w:pStyle w:val="NormalnyWeb"/>
        <w:shd w:val="clear" w:color="auto" w:fill="FFFFFF"/>
        <w:spacing w:beforeAutospacing="0" w:after="0" w:afterAutospacing="0" w:line="276" w:lineRule="auto"/>
        <w:ind w:left="426" w:hanging="426"/>
        <w:jc w:val="center"/>
        <w:rPr>
          <w:rStyle w:val="Pogrubienie"/>
          <w:rFonts w:asciiTheme="minorHAnsi" w:hAnsiTheme="minorHAnsi" w:cstheme="minorHAnsi"/>
          <w:color w:val="auto"/>
          <w:sz w:val="22"/>
          <w:szCs w:val="22"/>
        </w:rPr>
      </w:pPr>
    </w:p>
    <w:p w14:paraId="60B3DA09" w14:textId="77777777" w:rsidR="004A659E" w:rsidRPr="00730E31" w:rsidRDefault="004A659E" w:rsidP="0069077F">
      <w:pPr>
        <w:pStyle w:val="NormalnyWeb"/>
        <w:shd w:val="clear" w:color="auto" w:fill="FFFFFF"/>
        <w:spacing w:beforeAutospacing="0" w:after="0" w:afterAutospacing="0" w:line="276" w:lineRule="auto"/>
        <w:ind w:left="426" w:hanging="426"/>
        <w:jc w:val="center"/>
        <w:rPr>
          <w:rStyle w:val="Pogrubienie"/>
          <w:rFonts w:asciiTheme="minorHAnsi" w:hAnsiTheme="minorHAnsi" w:cstheme="minorHAnsi"/>
          <w:color w:val="auto"/>
          <w:sz w:val="22"/>
          <w:szCs w:val="22"/>
        </w:rPr>
      </w:pPr>
    </w:p>
    <w:p w14:paraId="393B3E12" w14:textId="43AD0C0B" w:rsidR="008D3461" w:rsidRPr="00730E31" w:rsidRDefault="008D3461" w:rsidP="0069077F">
      <w:pPr>
        <w:pStyle w:val="NormalnyWeb"/>
        <w:shd w:val="clear" w:color="auto" w:fill="FFFFFF"/>
        <w:spacing w:beforeAutospacing="0" w:after="0" w:afterAutospacing="0" w:line="276" w:lineRule="auto"/>
        <w:ind w:left="426" w:hanging="426"/>
        <w:jc w:val="center"/>
        <w:rPr>
          <w:rStyle w:val="Pogrubienie"/>
          <w:rFonts w:asciiTheme="minorHAnsi" w:hAnsiTheme="minorHAnsi" w:cstheme="minorHAnsi"/>
          <w:color w:val="auto"/>
          <w:sz w:val="22"/>
          <w:szCs w:val="22"/>
        </w:rPr>
      </w:pPr>
      <w:r w:rsidRPr="00730E31">
        <w:rPr>
          <w:rStyle w:val="Pogrubienie"/>
          <w:rFonts w:asciiTheme="minorHAnsi" w:hAnsiTheme="minorHAnsi" w:cstheme="minorHAnsi"/>
          <w:color w:val="auto"/>
          <w:sz w:val="22"/>
          <w:szCs w:val="22"/>
        </w:rPr>
        <w:t>ZOBOWIĄZANIA WYKONAWCY</w:t>
      </w:r>
    </w:p>
    <w:p w14:paraId="260E9909" w14:textId="77777777" w:rsidR="006F0925" w:rsidRPr="00730E31" w:rsidRDefault="006F0925" w:rsidP="0069077F">
      <w:pPr>
        <w:pStyle w:val="NormalnyWeb"/>
        <w:shd w:val="clear" w:color="auto" w:fill="FFFFFF"/>
        <w:spacing w:beforeAutospacing="0" w:after="0" w:afterAutospacing="0" w:line="276" w:lineRule="auto"/>
        <w:ind w:left="426" w:hanging="426"/>
        <w:jc w:val="center"/>
        <w:rPr>
          <w:rStyle w:val="Pogrubienie"/>
          <w:rFonts w:asciiTheme="minorHAnsi" w:hAnsiTheme="minorHAnsi" w:cstheme="minorHAnsi"/>
          <w:color w:val="auto"/>
          <w:sz w:val="22"/>
          <w:szCs w:val="22"/>
        </w:rPr>
      </w:pPr>
    </w:p>
    <w:p w14:paraId="2CFE193B" w14:textId="671B1488" w:rsidR="008D3461" w:rsidRPr="00730E31" w:rsidRDefault="008D3461" w:rsidP="00A17362">
      <w:pPr>
        <w:numPr>
          <w:ilvl w:val="0"/>
          <w:numId w:val="31"/>
        </w:numPr>
        <w:spacing w:after="0"/>
        <w:jc w:val="both"/>
        <w:rPr>
          <w:rFonts w:cstheme="minorBidi"/>
          <w:color w:val="auto"/>
        </w:rPr>
      </w:pPr>
      <w:r w:rsidRPr="00730E31">
        <w:rPr>
          <w:rFonts w:cstheme="minorBidi"/>
          <w:color w:val="auto"/>
        </w:rPr>
        <w:t>W ramach</w:t>
      </w:r>
      <w:r w:rsidR="00040D61" w:rsidRPr="00730E31">
        <w:rPr>
          <w:rFonts w:cstheme="minorBidi"/>
          <w:color w:val="auto"/>
        </w:rPr>
        <w:t xml:space="preserve"> Gwarancji</w:t>
      </w:r>
      <w:r w:rsidRPr="00730E31">
        <w:rPr>
          <w:rFonts w:cstheme="minorBidi"/>
          <w:color w:val="auto"/>
        </w:rPr>
        <w:t>, o któr</w:t>
      </w:r>
      <w:r w:rsidR="00040D61" w:rsidRPr="00730E31">
        <w:rPr>
          <w:rFonts w:cstheme="minorBidi"/>
          <w:color w:val="auto"/>
        </w:rPr>
        <w:t>ej</w:t>
      </w:r>
      <w:r w:rsidRPr="00730E31">
        <w:rPr>
          <w:rFonts w:cstheme="minorBidi"/>
          <w:color w:val="auto"/>
        </w:rPr>
        <w:t xml:space="preserve"> mowa w §2 ust. </w:t>
      </w:r>
      <w:r w:rsidR="00F9737E">
        <w:rPr>
          <w:rFonts w:cstheme="minorBidi"/>
          <w:color w:val="auto"/>
        </w:rPr>
        <w:t>2</w:t>
      </w:r>
      <w:r w:rsidRPr="00730E31">
        <w:rPr>
          <w:rFonts w:cstheme="minorBidi"/>
          <w:color w:val="auto"/>
        </w:rPr>
        <w:t xml:space="preserve"> Umowy Wykonawca zapewnia</w:t>
      </w:r>
      <w:r w:rsidR="7B68BB45" w:rsidRPr="00730E31">
        <w:rPr>
          <w:rFonts w:cstheme="minorBidi"/>
          <w:color w:val="auto"/>
        </w:rPr>
        <w:t xml:space="preserve"> </w:t>
      </w:r>
      <w:r w:rsidR="7B68BB45" w:rsidRPr="00730E31">
        <w:rPr>
          <w:rFonts w:ascii="Calibri" w:eastAsia="Calibri" w:hAnsi="Calibri" w:cs="Calibri"/>
          <w:color w:val="auto"/>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730E31">
        <w:rPr>
          <w:rFonts w:cstheme="minorBidi"/>
          <w:color w:val="auto"/>
        </w:rPr>
        <w:t>:</w:t>
      </w:r>
    </w:p>
    <w:p w14:paraId="2B1AC0A8" w14:textId="77777777" w:rsidR="008D3461" w:rsidRPr="00730E31" w:rsidRDefault="008D3461" w:rsidP="00A17362">
      <w:pPr>
        <w:widowControl w:val="0"/>
        <w:numPr>
          <w:ilvl w:val="1"/>
          <w:numId w:val="29"/>
        </w:numPr>
        <w:spacing w:after="0"/>
        <w:jc w:val="both"/>
        <w:rPr>
          <w:rFonts w:cstheme="minorHAnsi"/>
          <w:color w:val="auto"/>
        </w:rPr>
      </w:pPr>
      <w:r w:rsidRPr="00730E31">
        <w:rPr>
          <w:rFonts w:cstheme="minorHAnsi"/>
          <w:color w:val="auto"/>
        </w:rPr>
        <w:t xml:space="preserve">udostępnienie poprawek do Oprogramowania Aplikacyjnego, w przypadku stwierdzenia przez Zamawiającego błędu Oprogramowania Aplikacyjnego: </w:t>
      </w:r>
    </w:p>
    <w:p w14:paraId="3C5DA6CD" w14:textId="77777777" w:rsidR="008D3461" w:rsidRPr="00730E31" w:rsidRDefault="008D3461" w:rsidP="00A17362">
      <w:pPr>
        <w:widowControl w:val="0"/>
        <w:numPr>
          <w:ilvl w:val="2"/>
          <w:numId w:val="29"/>
        </w:numPr>
        <w:spacing w:after="0"/>
        <w:jc w:val="both"/>
        <w:rPr>
          <w:rFonts w:cstheme="minorHAnsi"/>
          <w:snapToGrid w:val="0"/>
          <w:color w:val="auto"/>
        </w:rPr>
      </w:pPr>
      <w:bookmarkStart w:id="18" w:name="_Ref154200442"/>
      <w:r w:rsidRPr="00730E31">
        <w:rPr>
          <w:rFonts w:cstheme="minorHAnsi"/>
          <w:snapToGrid w:val="0"/>
          <w:color w:val="auto"/>
        </w:rPr>
        <w:t>w przypadku Błędu Krytycznego Oprogramowania Aplikacyjnego:</w:t>
      </w:r>
      <w:bookmarkEnd w:id="18"/>
    </w:p>
    <w:p w14:paraId="6FD4E208" w14:textId="42A05C5C" w:rsidR="008D3461" w:rsidRPr="00730E31" w:rsidRDefault="008D3461" w:rsidP="00A17362">
      <w:pPr>
        <w:widowControl w:val="0"/>
        <w:numPr>
          <w:ilvl w:val="3"/>
          <w:numId w:val="29"/>
        </w:numPr>
        <w:spacing w:after="0"/>
        <w:jc w:val="both"/>
        <w:rPr>
          <w:rFonts w:cstheme="minorBidi"/>
          <w:color w:val="auto"/>
        </w:rPr>
      </w:pPr>
      <w:r w:rsidRPr="00730E31">
        <w:rPr>
          <w:rFonts w:cstheme="minorBidi"/>
          <w:color w:val="auto"/>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730E31" w:rsidRDefault="008D3461" w:rsidP="00A17362">
      <w:pPr>
        <w:widowControl w:val="0"/>
        <w:numPr>
          <w:ilvl w:val="3"/>
          <w:numId w:val="29"/>
        </w:numPr>
        <w:spacing w:after="0"/>
        <w:jc w:val="both"/>
        <w:rPr>
          <w:rFonts w:cstheme="minorHAnsi"/>
          <w:color w:val="auto"/>
        </w:rPr>
      </w:pPr>
      <w:r w:rsidRPr="00730E31">
        <w:rPr>
          <w:rFonts w:cstheme="minorHAnsi"/>
          <w:snapToGrid w:val="0"/>
          <w:color w:val="auto"/>
        </w:rPr>
        <w:t xml:space="preserve">czas udostępnienia Zamawiającemu odpowiednich poprawek </w:t>
      </w:r>
      <w:r w:rsidRPr="00730E31">
        <w:rPr>
          <w:rFonts w:cstheme="minorHAnsi"/>
          <w:color w:val="auto"/>
        </w:rPr>
        <w:t xml:space="preserve">Oprogramowania Aplikacyjnego </w:t>
      </w:r>
      <w:r w:rsidRPr="00730E31">
        <w:rPr>
          <w:rFonts w:cstheme="minorHAnsi"/>
          <w:snapToGrid w:val="0"/>
          <w:color w:val="auto"/>
        </w:rPr>
        <w:t xml:space="preserve">wyniesie do 3 Dni Roboczych od chwili rozpoczęcia czynności serwisowych; </w:t>
      </w:r>
    </w:p>
    <w:p w14:paraId="21973F40" w14:textId="77777777" w:rsidR="008D3461" w:rsidRPr="00730E31" w:rsidRDefault="008D3461" w:rsidP="00A17362">
      <w:pPr>
        <w:widowControl w:val="0"/>
        <w:numPr>
          <w:ilvl w:val="3"/>
          <w:numId w:val="29"/>
        </w:numPr>
        <w:spacing w:after="0"/>
        <w:jc w:val="both"/>
        <w:rPr>
          <w:rFonts w:cstheme="minorHAnsi"/>
          <w:snapToGrid w:val="0"/>
          <w:color w:val="auto"/>
        </w:rPr>
      </w:pPr>
      <w:r w:rsidRPr="00730E31">
        <w:rPr>
          <w:rFonts w:cstheme="minorHAnsi"/>
          <w:snapToGrid w:val="0"/>
          <w:color w:val="auto"/>
        </w:rPr>
        <w:t xml:space="preserve">w przypadku wystąpienia Błędu Krytycznego Oprogramowania Aplikacyjnego Wykonawca może wprowadzić tzw. rozwiązanie tymczasowe, doraźnie rozwiązujące problem Błędu Krytycznego Oprogramowania Aplikacyjnego; </w:t>
      </w:r>
      <w:bookmarkStart w:id="19" w:name="_Hlk189576863"/>
      <w:r w:rsidRPr="00730E31">
        <w:rPr>
          <w:rFonts w:cstheme="minorHAnsi"/>
          <w:snapToGrid w:val="0"/>
          <w:color w:val="auto"/>
        </w:rPr>
        <w:t>w takim przypadku dalsza obsługa usunięcia dotychczasowego Błędu Krytycznego</w:t>
      </w:r>
      <w:bookmarkEnd w:id="19"/>
      <w:r w:rsidRPr="00730E31">
        <w:rPr>
          <w:rFonts w:cstheme="minorHAnsi"/>
          <w:snapToGrid w:val="0"/>
          <w:color w:val="auto"/>
        </w:rPr>
        <w:t xml:space="preserve"> Oprogramowania Aplikacyjnego będzie traktowana jako Błąd Zwykły Oprogramowania Aplikacyjnego; </w:t>
      </w:r>
    </w:p>
    <w:p w14:paraId="426231B2" w14:textId="77777777" w:rsidR="008D3461" w:rsidRPr="00730E31" w:rsidRDefault="008D3461" w:rsidP="00A17362">
      <w:pPr>
        <w:widowControl w:val="0"/>
        <w:numPr>
          <w:ilvl w:val="2"/>
          <w:numId w:val="29"/>
        </w:numPr>
        <w:spacing w:after="0"/>
        <w:jc w:val="both"/>
        <w:rPr>
          <w:rFonts w:cstheme="minorHAnsi"/>
          <w:color w:val="auto"/>
        </w:rPr>
      </w:pPr>
      <w:r w:rsidRPr="00730E31">
        <w:rPr>
          <w:rFonts w:cstheme="minorHAnsi"/>
          <w:snapToGrid w:val="0"/>
          <w:color w:val="auto"/>
        </w:rPr>
        <w:t xml:space="preserve">w pozostałych przypadkach, określanych jako Błędy Zwykłe Oprogramowania Aplikacyjnego: </w:t>
      </w:r>
    </w:p>
    <w:p w14:paraId="4C196363" w14:textId="77777777" w:rsidR="008D3461" w:rsidRPr="00730E31" w:rsidRDefault="008D3461" w:rsidP="00A17362">
      <w:pPr>
        <w:widowControl w:val="0"/>
        <w:numPr>
          <w:ilvl w:val="3"/>
          <w:numId w:val="29"/>
        </w:numPr>
        <w:spacing w:after="0"/>
        <w:jc w:val="both"/>
        <w:rPr>
          <w:rFonts w:cstheme="minorHAnsi"/>
          <w:color w:val="auto"/>
        </w:rPr>
      </w:pPr>
      <w:r w:rsidRPr="00730E31">
        <w:rPr>
          <w:rFonts w:cstheme="minorHAnsi"/>
          <w:color w:val="auto"/>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730E31" w:rsidRDefault="008D3461" w:rsidP="00A17362">
      <w:pPr>
        <w:widowControl w:val="0"/>
        <w:numPr>
          <w:ilvl w:val="3"/>
          <w:numId w:val="29"/>
        </w:numPr>
        <w:spacing w:after="0"/>
        <w:jc w:val="both"/>
        <w:rPr>
          <w:rFonts w:cstheme="minorHAnsi"/>
          <w:color w:val="auto"/>
        </w:rPr>
      </w:pPr>
      <w:r w:rsidRPr="00730E31">
        <w:rPr>
          <w:rFonts w:cstheme="minorHAnsi"/>
          <w:snapToGrid w:val="0"/>
          <w:color w:val="auto"/>
        </w:rPr>
        <w:t xml:space="preserve">czas udostępnienia Zamawiającemu odpowiednich poprawek </w:t>
      </w:r>
      <w:r w:rsidRPr="00730E31">
        <w:rPr>
          <w:rFonts w:cstheme="minorHAnsi"/>
          <w:color w:val="auto"/>
        </w:rPr>
        <w:t xml:space="preserve">Oprogramowania Aplikacyjnego </w:t>
      </w:r>
      <w:r w:rsidRPr="00730E31">
        <w:rPr>
          <w:rFonts w:cstheme="minorHAnsi"/>
          <w:snapToGrid w:val="0"/>
          <w:color w:val="auto"/>
        </w:rPr>
        <w:t>wyniesie do 60 Dni Roboczych od chwili rozpoczęcia czynności serwisowych;</w:t>
      </w:r>
    </w:p>
    <w:p w14:paraId="6CEC0AFA" w14:textId="1A2A37BE" w:rsidR="008D3461" w:rsidRPr="00730E31" w:rsidRDefault="008D3461" w:rsidP="00A17362">
      <w:pPr>
        <w:widowControl w:val="0"/>
        <w:numPr>
          <w:ilvl w:val="2"/>
          <w:numId w:val="29"/>
        </w:numPr>
        <w:spacing w:after="0"/>
        <w:jc w:val="both"/>
        <w:rPr>
          <w:rFonts w:cstheme="minorHAnsi"/>
          <w:color w:val="auto"/>
        </w:rPr>
      </w:pPr>
      <w:r w:rsidRPr="00730E31">
        <w:rPr>
          <w:rFonts w:cstheme="minorHAnsi"/>
          <w:snapToGrid w:val="0"/>
          <w:color w:val="auto"/>
        </w:rPr>
        <w:t>Wykonawca wymaga udostępnienia przez Zamawiającego zdalnego dostępu do baz danych i </w:t>
      </w:r>
      <w:r w:rsidRPr="00730E31">
        <w:rPr>
          <w:rFonts w:cstheme="minorHAnsi"/>
          <w:color w:val="auto"/>
        </w:rPr>
        <w:t>Oprogramowania Aplikacyjnego dla osób wykonujących prace na rzecz realizacji przez Wykonawcę Umowy</w:t>
      </w:r>
      <w:r w:rsidRPr="00730E31">
        <w:rPr>
          <w:rFonts w:cstheme="minorHAnsi"/>
          <w:snapToGrid w:val="0"/>
          <w:color w:val="auto"/>
        </w:rPr>
        <w:t>. Zasady zdalnego dostępu określa Dodatek nr 1 do niniejszego Załącznika;</w:t>
      </w:r>
    </w:p>
    <w:p w14:paraId="376CBC3E" w14:textId="61119AD8" w:rsidR="008D3461" w:rsidRPr="00730E31" w:rsidRDefault="008D3461" w:rsidP="00A17362">
      <w:pPr>
        <w:widowControl w:val="0"/>
        <w:numPr>
          <w:ilvl w:val="2"/>
          <w:numId w:val="29"/>
        </w:numPr>
        <w:spacing w:after="0"/>
        <w:jc w:val="both"/>
        <w:rPr>
          <w:rFonts w:cstheme="minorHAnsi"/>
          <w:snapToGrid w:val="0"/>
          <w:color w:val="auto"/>
        </w:rPr>
      </w:pPr>
      <w:r w:rsidRPr="00730E31">
        <w:rPr>
          <w:rFonts w:cstheme="minorHAnsi"/>
          <w:snapToGrid w:val="0"/>
          <w:color w:val="auto"/>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1BF77657" w:rsidR="008D3461" w:rsidRPr="00730E31" w:rsidRDefault="008D3461" w:rsidP="00A17362">
      <w:pPr>
        <w:widowControl w:val="0"/>
        <w:numPr>
          <w:ilvl w:val="2"/>
          <w:numId w:val="29"/>
        </w:numPr>
        <w:spacing w:after="0"/>
        <w:jc w:val="both"/>
        <w:rPr>
          <w:rFonts w:cstheme="minorHAnsi"/>
          <w:snapToGrid w:val="0"/>
          <w:color w:val="auto"/>
        </w:rPr>
      </w:pPr>
      <w:r w:rsidRPr="00730E31">
        <w:rPr>
          <w:rFonts w:cstheme="minorHAnsi"/>
          <w:snapToGrid w:val="0"/>
          <w:color w:val="auto"/>
        </w:rPr>
        <w:t>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w:t>
      </w:r>
      <w:r w:rsidR="00F74D53">
        <w:rPr>
          <w:rFonts w:cstheme="minorHAnsi"/>
          <w:snapToGrid w:val="0"/>
          <w:color w:val="auto"/>
        </w:rPr>
        <w:t xml:space="preserve">, </w:t>
      </w:r>
      <w:r w:rsidR="00F74D53" w:rsidRPr="0003755D">
        <w:rPr>
          <w:rFonts w:cstheme="minorHAnsi"/>
          <w:snapToGrid w:val="0"/>
          <w:color w:val="auto"/>
        </w:rPr>
        <w:t>z zastrzeżeniem, że zgłoszenie może zostać zamknięte w przypadku braku odpowiedzi Zamawiającego na dwukrotne przypomnienie wysłane przez Wykonawcę w Systemie CHD</w:t>
      </w:r>
      <w:r w:rsidRPr="00730E31">
        <w:rPr>
          <w:rFonts w:cstheme="minorHAnsi"/>
          <w:snapToGrid w:val="0"/>
          <w:color w:val="auto"/>
        </w:rPr>
        <w:t xml:space="preserve">. </w:t>
      </w:r>
      <w:bookmarkStart w:id="20" w:name="_Hlk192495986"/>
      <w:r w:rsidRPr="00730E31">
        <w:rPr>
          <w:rFonts w:cstheme="minorHAnsi"/>
          <w:snapToGrid w:val="0"/>
          <w:color w:val="auto"/>
        </w:rPr>
        <w:t>Jeżeli uzupełnienie nie zostanie udzielone w danym Dniu Roboczym czas udostępnienia Zamawiającemu odpowiednich poprawek zostanie wydłużony o jeden Dzień Roboczy</w:t>
      </w:r>
      <w:bookmarkEnd w:id="20"/>
      <w:r w:rsidRPr="00730E31">
        <w:rPr>
          <w:rFonts w:cstheme="minorHAnsi"/>
          <w:snapToGrid w:val="0"/>
          <w:color w:val="auto"/>
        </w:rPr>
        <w:t>. Dodatkowo czas udostępnienia zostanie wydłużony o sumaryczny czas zawieszenia zaokrąglony arytmetycznie do pełnych Dni Roboczych w górę.</w:t>
      </w:r>
    </w:p>
    <w:p w14:paraId="49592096" w14:textId="77777777" w:rsidR="008D3461" w:rsidRPr="00730E31" w:rsidRDefault="008D3461" w:rsidP="00A17362">
      <w:pPr>
        <w:widowControl w:val="0"/>
        <w:numPr>
          <w:ilvl w:val="2"/>
          <w:numId w:val="29"/>
        </w:numPr>
        <w:spacing w:after="0"/>
        <w:jc w:val="both"/>
        <w:rPr>
          <w:rFonts w:cstheme="minorHAnsi"/>
          <w:snapToGrid w:val="0"/>
          <w:color w:val="auto"/>
        </w:rPr>
      </w:pPr>
      <w:r w:rsidRPr="00730E31">
        <w:rPr>
          <w:rFonts w:cstheme="minorHAnsi"/>
          <w:snapToGrid w:val="0"/>
          <w:color w:val="auto"/>
        </w:rPr>
        <w:t xml:space="preserve">w wyjątkowych przypadkach, za zgodą Zamawiającego, czas dokonania poprawek Oprogramowania Aplikacyjnego będzie uzgodniony pomiędzy Wykonawcą i Zamawiającym; </w:t>
      </w:r>
    </w:p>
    <w:p w14:paraId="7B4409AF" w14:textId="77777777" w:rsidR="008D3461" w:rsidRPr="00730E31" w:rsidRDefault="008D3461" w:rsidP="00A17362">
      <w:pPr>
        <w:widowControl w:val="0"/>
        <w:numPr>
          <w:ilvl w:val="2"/>
          <w:numId w:val="29"/>
        </w:numPr>
        <w:spacing w:after="0"/>
        <w:jc w:val="both"/>
        <w:rPr>
          <w:rFonts w:cstheme="minorHAnsi"/>
          <w:color w:val="auto"/>
        </w:rPr>
      </w:pPr>
      <w:r w:rsidRPr="00730E31">
        <w:rPr>
          <w:rFonts w:cstheme="minorHAnsi"/>
          <w:color w:val="auto"/>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730E31" w:rsidRDefault="0004556D" w:rsidP="00A17362">
      <w:pPr>
        <w:widowControl w:val="0"/>
        <w:numPr>
          <w:ilvl w:val="3"/>
          <w:numId w:val="29"/>
        </w:numPr>
        <w:spacing w:after="0"/>
        <w:jc w:val="both"/>
        <w:rPr>
          <w:rFonts w:cstheme="minorHAnsi"/>
          <w:color w:val="auto"/>
        </w:rPr>
      </w:pPr>
      <w:r w:rsidRPr="00730E31">
        <w:rPr>
          <w:rFonts w:cstheme="minorHAnsi"/>
          <w:b/>
          <w:bCs/>
          <w:color w:val="auto"/>
        </w:rPr>
        <w:t>………….</w:t>
      </w:r>
      <w:r w:rsidR="008D3461" w:rsidRPr="00730E31">
        <w:rPr>
          <w:rFonts w:cstheme="minorHAnsi"/>
          <w:color w:val="auto"/>
        </w:rPr>
        <w:t xml:space="preserve"> dla połączeń z telefonów stacjonarnych;</w:t>
      </w:r>
    </w:p>
    <w:p w14:paraId="02610788" w14:textId="5CD47624" w:rsidR="008D3461" w:rsidRPr="00730E31" w:rsidRDefault="0004556D" w:rsidP="00A17362">
      <w:pPr>
        <w:widowControl w:val="0"/>
        <w:numPr>
          <w:ilvl w:val="3"/>
          <w:numId w:val="29"/>
        </w:numPr>
        <w:spacing w:after="0"/>
        <w:jc w:val="both"/>
        <w:rPr>
          <w:rFonts w:cstheme="minorHAnsi"/>
          <w:color w:val="auto"/>
        </w:rPr>
      </w:pPr>
      <w:r w:rsidRPr="00730E31">
        <w:rPr>
          <w:rFonts w:cstheme="minorHAnsi"/>
          <w:b/>
          <w:bCs/>
          <w:color w:val="auto"/>
        </w:rPr>
        <w:t>………….</w:t>
      </w:r>
      <w:r w:rsidR="008D3461" w:rsidRPr="00730E31">
        <w:rPr>
          <w:rFonts w:cstheme="minorHAnsi"/>
          <w:color w:val="auto"/>
        </w:rPr>
        <w:t xml:space="preserve"> dla połączeń z telefonów komórkowych</w:t>
      </w:r>
    </w:p>
    <w:p w14:paraId="5F6A92FE" w14:textId="50E0DD40" w:rsidR="008D3461" w:rsidRPr="00730E31" w:rsidRDefault="008D3461" w:rsidP="6762815A">
      <w:pPr>
        <w:widowControl w:val="0"/>
        <w:spacing w:after="0"/>
        <w:ind w:left="1080"/>
        <w:jc w:val="both"/>
        <w:rPr>
          <w:rFonts w:cstheme="minorBidi"/>
          <w:color w:val="auto"/>
        </w:rPr>
      </w:pPr>
      <w:r w:rsidRPr="17374A42">
        <w:rPr>
          <w:rFonts w:cstheme="minorBidi"/>
          <w:color w:val="auto"/>
        </w:rPr>
        <w:t xml:space="preserve">lub za pomocą poczty elektronicznej na adres e-mail: </w:t>
      </w:r>
      <w:r w:rsidR="0004556D" w:rsidRPr="17374A42">
        <w:rPr>
          <w:rFonts w:cstheme="minorBidi"/>
          <w:color w:val="auto"/>
        </w:rPr>
        <w:t>………………….</w:t>
      </w:r>
    </w:p>
    <w:p w14:paraId="16960906" w14:textId="77777777" w:rsidR="008D3461" w:rsidRPr="00730E31" w:rsidRDefault="008D3461" w:rsidP="00A17362">
      <w:pPr>
        <w:widowControl w:val="0"/>
        <w:numPr>
          <w:ilvl w:val="2"/>
          <w:numId w:val="29"/>
        </w:numPr>
        <w:spacing w:after="0"/>
        <w:jc w:val="both"/>
        <w:rPr>
          <w:rFonts w:cstheme="minorHAnsi"/>
          <w:color w:val="auto"/>
        </w:rPr>
      </w:pPr>
      <w:r w:rsidRPr="00730E31">
        <w:rPr>
          <w:rFonts w:cstheme="minorHAnsi"/>
          <w:color w:val="auto"/>
        </w:rPr>
        <w:t>w przypadku, gdy zgłoszenie błędu zostanie przyjęte przez Wykonawcę:</w:t>
      </w:r>
    </w:p>
    <w:p w14:paraId="14E4E122" w14:textId="77777777" w:rsidR="008D3461" w:rsidRPr="00730E31" w:rsidRDefault="008D3461" w:rsidP="00A17362">
      <w:pPr>
        <w:widowControl w:val="0"/>
        <w:numPr>
          <w:ilvl w:val="4"/>
          <w:numId w:val="30"/>
        </w:numPr>
        <w:spacing w:after="0"/>
        <w:jc w:val="both"/>
        <w:rPr>
          <w:rFonts w:cstheme="minorHAnsi"/>
          <w:color w:val="auto"/>
        </w:rPr>
      </w:pPr>
      <w:r w:rsidRPr="00730E31">
        <w:rPr>
          <w:rFonts w:cstheme="minorHAnsi"/>
          <w:color w:val="auto"/>
        </w:rPr>
        <w:t>w godzinach pomiędzy 08:00 a 16.00 Dnia Roboczego – traktowane jest jak przyjęte danego Dnia roboczego;</w:t>
      </w:r>
    </w:p>
    <w:p w14:paraId="2B9D8070" w14:textId="77777777" w:rsidR="008D3461" w:rsidRPr="00730E31" w:rsidRDefault="008D3461" w:rsidP="00A17362">
      <w:pPr>
        <w:widowControl w:val="0"/>
        <w:numPr>
          <w:ilvl w:val="4"/>
          <w:numId w:val="30"/>
        </w:numPr>
        <w:spacing w:after="0"/>
        <w:jc w:val="both"/>
        <w:rPr>
          <w:rFonts w:cstheme="minorHAnsi"/>
          <w:color w:val="auto"/>
        </w:rPr>
      </w:pPr>
      <w:r w:rsidRPr="00730E31">
        <w:rPr>
          <w:rFonts w:cstheme="minorHAnsi"/>
          <w:color w:val="auto"/>
        </w:rPr>
        <w:t>w godzinach pomiędzy 16.00 a 24.00 Dnia Roboczego – traktowane jest jak przyjęte o godz. 8.00 następnego Dnia Roboczego;</w:t>
      </w:r>
    </w:p>
    <w:p w14:paraId="54550D2C" w14:textId="77777777" w:rsidR="008D3461" w:rsidRPr="00730E31" w:rsidRDefault="008D3461" w:rsidP="00A17362">
      <w:pPr>
        <w:widowControl w:val="0"/>
        <w:numPr>
          <w:ilvl w:val="4"/>
          <w:numId w:val="30"/>
        </w:numPr>
        <w:spacing w:after="0"/>
        <w:jc w:val="both"/>
        <w:rPr>
          <w:rFonts w:cstheme="minorHAnsi"/>
          <w:color w:val="auto"/>
        </w:rPr>
      </w:pPr>
      <w:r w:rsidRPr="00730E31">
        <w:rPr>
          <w:rFonts w:cstheme="minorHAnsi"/>
          <w:color w:val="auto"/>
        </w:rPr>
        <w:t xml:space="preserve">w godzinach pomiędzy </w:t>
      </w:r>
      <w:smartTag w:uri="urn:schemas-microsoft-com:office:smarttags" w:element="metricconverter">
        <w:smartTagPr>
          <w:attr w:name="ProductID" w:val="0.00 a"/>
        </w:smartTagPr>
        <w:r w:rsidRPr="00730E31">
          <w:rPr>
            <w:rFonts w:cstheme="minorHAnsi"/>
            <w:color w:val="auto"/>
          </w:rPr>
          <w:t>0.00 a</w:t>
        </w:r>
      </w:smartTag>
      <w:r w:rsidRPr="00730E31">
        <w:rPr>
          <w:rFonts w:cstheme="minorHAnsi"/>
          <w:color w:val="auto"/>
        </w:rPr>
        <w:t xml:space="preserve"> 8.00 Dnia Roboczego - traktowane jest jak przyjęte o godz. 8.00 danego Dnia Roboczego;</w:t>
      </w:r>
    </w:p>
    <w:p w14:paraId="5DE72B92" w14:textId="77777777" w:rsidR="008D3461" w:rsidRPr="00730E31" w:rsidRDefault="008D3461" w:rsidP="00A17362">
      <w:pPr>
        <w:widowControl w:val="0"/>
        <w:numPr>
          <w:ilvl w:val="4"/>
          <w:numId w:val="30"/>
        </w:numPr>
        <w:spacing w:after="0"/>
        <w:jc w:val="both"/>
        <w:rPr>
          <w:rFonts w:cstheme="minorHAnsi"/>
          <w:color w:val="auto"/>
        </w:rPr>
      </w:pPr>
      <w:r w:rsidRPr="00730E31">
        <w:rPr>
          <w:rFonts w:cstheme="minorHAnsi"/>
          <w:color w:val="auto"/>
        </w:rPr>
        <w:t xml:space="preserve">w dniu ustawowo lub dodatkowo wolnym od pracy - traktowane jest jak przyjęte o godz. 8.00 najbliższego Dnia Roboczego; </w:t>
      </w:r>
    </w:p>
    <w:p w14:paraId="134678D7" w14:textId="01037F1D" w:rsidR="006A1DFF" w:rsidRDefault="006A1DFF" w:rsidP="00A17362">
      <w:pPr>
        <w:numPr>
          <w:ilvl w:val="1"/>
          <w:numId w:val="29"/>
        </w:numPr>
        <w:spacing w:after="0"/>
        <w:jc w:val="both"/>
        <w:rPr>
          <w:rFonts w:cstheme="minorHAnsi"/>
          <w:color w:val="auto"/>
        </w:rPr>
      </w:pPr>
      <w:r w:rsidRPr="00EB01C1">
        <w:rPr>
          <w:rFonts w:cstheme="minorHAnsi"/>
          <w:color w:val="auto"/>
        </w:rPr>
        <w:t xml:space="preserve">przyjmowanie i obsługę zgłoszeń podatności bezpieczeństwa Oprogramowania Aplikacyjnego w zakresie i na zasadach opisanych w </w:t>
      </w:r>
      <w:r>
        <w:rPr>
          <w:rFonts w:cstheme="minorHAnsi"/>
          <w:color w:val="auto"/>
        </w:rPr>
        <w:t xml:space="preserve">Dodatku nr 3 do </w:t>
      </w:r>
      <w:r w:rsidRPr="00EB01C1">
        <w:rPr>
          <w:rFonts w:cstheme="minorHAnsi"/>
          <w:color w:val="auto"/>
        </w:rPr>
        <w:t>Załącznik</w:t>
      </w:r>
      <w:r>
        <w:rPr>
          <w:rFonts w:cstheme="minorHAnsi"/>
          <w:color w:val="auto"/>
        </w:rPr>
        <w:t>a</w:t>
      </w:r>
      <w:r w:rsidRPr="00EB01C1">
        <w:rPr>
          <w:rFonts w:cstheme="minorHAnsi"/>
          <w:color w:val="auto"/>
        </w:rPr>
        <w:t xml:space="preserve"> nr 3 do Umowy</w:t>
      </w:r>
      <w:r>
        <w:rPr>
          <w:rFonts w:cstheme="minorHAnsi"/>
          <w:color w:val="auto"/>
        </w:rPr>
        <w:t>;</w:t>
      </w:r>
    </w:p>
    <w:p w14:paraId="087F7109" w14:textId="77777777" w:rsidR="008D3461" w:rsidRPr="00730E31" w:rsidRDefault="008D3461" w:rsidP="00A17362">
      <w:pPr>
        <w:numPr>
          <w:ilvl w:val="1"/>
          <w:numId w:val="29"/>
        </w:numPr>
        <w:spacing w:after="0"/>
        <w:jc w:val="both"/>
        <w:rPr>
          <w:rFonts w:cstheme="minorHAnsi"/>
          <w:color w:val="auto"/>
        </w:rPr>
      </w:pPr>
      <w:r w:rsidRPr="00730E31">
        <w:rPr>
          <w:rFonts w:cstheme="minorHAnsi"/>
          <w:color w:val="auto"/>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730E31" w:rsidRDefault="008D3461" w:rsidP="00A17362">
      <w:pPr>
        <w:numPr>
          <w:ilvl w:val="2"/>
          <w:numId w:val="29"/>
        </w:numPr>
        <w:spacing w:after="0"/>
        <w:jc w:val="both"/>
        <w:rPr>
          <w:rFonts w:cstheme="minorHAnsi"/>
          <w:color w:val="auto"/>
          <w:u w:val="single"/>
        </w:rPr>
      </w:pPr>
      <w:r w:rsidRPr="00730E31">
        <w:rPr>
          <w:rFonts w:cstheme="minorHAnsi"/>
          <w:color w:val="auto"/>
        </w:rPr>
        <w:t>przekazania Zamawiającemu informacji o nowych wersjach Oprogramowania Aplikacyjnego, co odbywać się będzie poprzez opublikowanie odpowiedniego komunikatu w Systemie CHD;</w:t>
      </w:r>
    </w:p>
    <w:p w14:paraId="160A0BC0" w14:textId="6D4F5C69" w:rsidR="008D3461" w:rsidRPr="00730E31" w:rsidRDefault="008D3461" w:rsidP="00A17362">
      <w:pPr>
        <w:numPr>
          <w:ilvl w:val="2"/>
          <w:numId w:val="29"/>
        </w:numPr>
        <w:spacing w:after="0"/>
        <w:jc w:val="both"/>
        <w:rPr>
          <w:rFonts w:cstheme="minorBidi"/>
          <w:color w:val="auto"/>
        </w:rPr>
      </w:pPr>
      <w:r w:rsidRPr="00730E31">
        <w:rPr>
          <w:rFonts w:cstheme="minorBidi"/>
          <w:color w:val="auto"/>
        </w:rPr>
        <w:t xml:space="preserve">udostępniania uaktualnień Oprogramowania Aplikacyjnego (nowych wersji Oprogramowania Aplikacyjnego) w Systemie CHD lub na serwerze ftp: </w:t>
      </w:r>
      <w:r w:rsidR="00040D61" w:rsidRPr="00730E31">
        <w:rPr>
          <w:rFonts w:cstheme="minorBidi"/>
          <w:color w:val="auto"/>
          <w:u w:val="single"/>
        </w:rPr>
        <w:t>…………………………………..</w:t>
      </w:r>
      <w:r w:rsidRPr="00730E31">
        <w:rPr>
          <w:rFonts w:cstheme="minorBidi"/>
          <w:color w:val="auto"/>
        </w:rPr>
        <w:t>;</w:t>
      </w:r>
    </w:p>
    <w:p w14:paraId="1EA5C353" w14:textId="5D694B89"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Instalacje aktualizacji Oprogramowania Aplikacyjnego otrzymanych w ramach Gwarancji;</w:t>
      </w:r>
    </w:p>
    <w:p w14:paraId="67C73D9A" w14:textId="77777777" w:rsidR="4DFC6887" w:rsidRPr="00730E31" w:rsidRDefault="4DFC6887" w:rsidP="00A17362">
      <w:pPr>
        <w:pStyle w:val="Akapitzlist"/>
        <w:numPr>
          <w:ilvl w:val="1"/>
          <w:numId w:val="29"/>
        </w:numPr>
        <w:tabs>
          <w:tab w:val="num" w:pos="567"/>
        </w:tabs>
        <w:spacing w:after="0"/>
        <w:jc w:val="both"/>
        <w:rPr>
          <w:rFonts w:cstheme="minorBidi"/>
          <w:color w:val="auto"/>
        </w:rPr>
      </w:pPr>
      <w:r w:rsidRPr="00730E31">
        <w:rPr>
          <w:rFonts w:cstheme="minorBidi"/>
          <w:color w:val="auto"/>
        </w:rPr>
        <w:t>pomoc Zamawiającemu w diagnostyce błędu Oprogramowania Aplikacyjnego objętego Umową;</w:t>
      </w:r>
    </w:p>
    <w:p w14:paraId="54CF39D2" w14:textId="77777777" w:rsidR="4DFC6887" w:rsidRPr="00730E31" w:rsidRDefault="4DFC6887" w:rsidP="00A17362">
      <w:pPr>
        <w:pStyle w:val="Akapitzlist"/>
        <w:numPr>
          <w:ilvl w:val="1"/>
          <w:numId w:val="29"/>
        </w:numPr>
        <w:tabs>
          <w:tab w:val="num" w:pos="567"/>
        </w:tabs>
        <w:spacing w:after="0"/>
        <w:jc w:val="both"/>
        <w:rPr>
          <w:rFonts w:cstheme="minorBidi"/>
          <w:color w:val="auto"/>
        </w:rPr>
      </w:pPr>
      <w:r w:rsidRPr="00730E31">
        <w:rPr>
          <w:rFonts w:cstheme="minorBidi"/>
          <w:color w:val="auto"/>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730E31" w:rsidRDefault="4DFC6887" w:rsidP="00A17362">
      <w:pPr>
        <w:pStyle w:val="Akapitzlist"/>
        <w:numPr>
          <w:ilvl w:val="1"/>
          <w:numId w:val="29"/>
        </w:numPr>
        <w:tabs>
          <w:tab w:val="num" w:pos="567"/>
        </w:tabs>
        <w:spacing w:after="0"/>
        <w:jc w:val="both"/>
        <w:rPr>
          <w:rFonts w:cstheme="minorBidi"/>
          <w:color w:val="auto"/>
        </w:rPr>
      </w:pPr>
      <w:r w:rsidRPr="00730E31">
        <w:rPr>
          <w:rFonts w:cstheme="minorBidi"/>
          <w:color w:val="auto"/>
        </w:rPr>
        <w:t>pomoc Zamawiającemu w ewidencji zgłoszeń w Systemie CHD;</w:t>
      </w:r>
    </w:p>
    <w:p w14:paraId="29C1CC30" w14:textId="77777777"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przygotowywanie i konfigurowanie definiowalnych w ramach Oprogramowania Aplikacyjnego dokumentów (np. raportów, pism i sprawozdań) zgodnie z wymaganiami Zamawiającego.</w:t>
      </w:r>
    </w:p>
    <w:p w14:paraId="338BD596" w14:textId="77777777"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bieżące optymalizowanie konfiguracji Oprogramowania Aplikacyjnego, uwzględniające potrzeby Zamawiającego;</w:t>
      </w:r>
    </w:p>
    <w:p w14:paraId="011CCEE8" w14:textId="77777777"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 xml:space="preserve">dokonywanie na wniosek Zamawiającego niezbędnych rekonfiguracji i reinstalacji elementów Systemu Informatycznego w przypadku reorganizacji i optymalizacji w ramach dotychczas istniejącej infrastruktury informatycznej Zamawiającego </w:t>
      </w:r>
    </w:p>
    <w:p w14:paraId="0DC0D4BF" w14:textId="249BB260"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możliwość korzystania z konsultacji telefonicznych u Podwykonawcy, dysponującego pracownikami certyfikowanymi w zakresie realizacji przedmiotu Umowy, określonego w ust. 1,</w:t>
      </w:r>
    </w:p>
    <w:p w14:paraId="78FF4FCA" w14:textId="3B7A6F43" w:rsidR="4DFC6887" w:rsidRPr="00730E31" w:rsidRDefault="4DFC6887" w:rsidP="00A17362">
      <w:pPr>
        <w:pStyle w:val="Akapitzlist"/>
        <w:numPr>
          <w:ilvl w:val="1"/>
          <w:numId w:val="29"/>
        </w:numPr>
        <w:spacing w:after="0"/>
        <w:jc w:val="both"/>
        <w:rPr>
          <w:rFonts w:cstheme="minorBidi"/>
          <w:color w:val="auto"/>
        </w:rPr>
      </w:pPr>
      <w:r w:rsidRPr="00730E31">
        <w:rPr>
          <w:rFonts w:cstheme="minorBidi"/>
          <w:color w:val="auto"/>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674216C2" w:rsidR="4DFC6887" w:rsidRPr="00730E31" w:rsidRDefault="4DFC6887" w:rsidP="6762815A">
      <w:pPr>
        <w:pStyle w:val="Akapitzlist"/>
        <w:numPr>
          <w:ilvl w:val="0"/>
          <w:numId w:val="29"/>
        </w:numPr>
        <w:spacing w:after="0"/>
        <w:jc w:val="both"/>
        <w:rPr>
          <w:rFonts w:cstheme="minorBidi"/>
          <w:color w:val="auto"/>
        </w:rPr>
      </w:pPr>
      <w:r w:rsidRPr="17374A42">
        <w:rPr>
          <w:rFonts w:cstheme="minorBidi"/>
          <w:color w:val="auto"/>
        </w:rPr>
        <w:t>Usługi określone w</w:t>
      </w:r>
      <w:r w:rsidR="00A55313" w:rsidRPr="17374A42">
        <w:rPr>
          <w:rFonts w:cstheme="minorBidi"/>
          <w:color w:val="auto"/>
        </w:rPr>
        <w:t xml:space="preserve"> ust. 1</w:t>
      </w:r>
      <w:r w:rsidRPr="17374A42">
        <w:rPr>
          <w:rFonts w:cstheme="minorBidi"/>
          <w:color w:val="auto"/>
        </w:rPr>
        <w:t xml:space="preserve"> </w:t>
      </w:r>
      <w:r w:rsidR="00A55313" w:rsidRPr="17374A42">
        <w:rPr>
          <w:rFonts w:cstheme="minorBidi"/>
          <w:color w:val="auto"/>
        </w:rPr>
        <w:t>lit.</w:t>
      </w:r>
      <w:r w:rsidR="6573D360" w:rsidRPr="17374A42">
        <w:rPr>
          <w:rFonts w:cstheme="minorBidi"/>
          <w:color w:val="auto"/>
        </w:rPr>
        <w:t xml:space="preserve"> </w:t>
      </w:r>
      <w:r w:rsidR="3DD330B9" w:rsidRPr="17374A42">
        <w:rPr>
          <w:rFonts w:cstheme="minorBidi"/>
          <w:color w:val="auto"/>
        </w:rPr>
        <w:t>d</w:t>
      </w:r>
      <w:r w:rsidR="00A55313" w:rsidRPr="17374A42">
        <w:rPr>
          <w:rFonts w:cstheme="minorBidi"/>
          <w:color w:val="auto"/>
        </w:rPr>
        <w:t xml:space="preserve"> – k</w:t>
      </w:r>
      <w:r w:rsidR="6573D360" w:rsidRPr="17374A42">
        <w:rPr>
          <w:rFonts w:cstheme="minorBidi"/>
          <w:color w:val="auto"/>
        </w:rPr>
        <w:t xml:space="preserve"> </w:t>
      </w:r>
      <w:r w:rsidRPr="17374A42">
        <w:rPr>
          <w:rFonts w:cstheme="minorBidi"/>
          <w:color w:val="auto"/>
        </w:rPr>
        <w:t>świadczone będą przez Wykonawcę wg poniższych zasad:</w:t>
      </w:r>
    </w:p>
    <w:p w14:paraId="310506A7" w14:textId="77777777" w:rsidR="4DFC6887" w:rsidRPr="00730E31" w:rsidRDefault="4DFC6887" w:rsidP="00A55313">
      <w:pPr>
        <w:pStyle w:val="Akapitzlist"/>
        <w:numPr>
          <w:ilvl w:val="0"/>
          <w:numId w:val="1"/>
        </w:numPr>
        <w:spacing w:after="0"/>
        <w:jc w:val="both"/>
        <w:rPr>
          <w:rFonts w:cstheme="minorBidi"/>
          <w:color w:val="auto"/>
        </w:rPr>
      </w:pPr>
      <w:r w:rsidRPr="00730E31">
        <w:rPr>
          <w:rFonts w:cstheme="minorBidi"/>
          <w:color w:val="auto"/>
        </w:rPr>
        <w:t>w Dni Robocze tj. dni od poniedziałku do piątku z wyłączeniem dni ustawowo wolnych od pracy, w godzinach od 8.00 do 16.00;</w:t>
      </w:r>
    </w:p>
    <w:p w14:paraId="36BE08AE" w14:textId="77777777" w:rsidR="4DFC6887" w:rsidRPr="00730E31" w:rsidRDefault="4DFC6887" w:rsidP="00A55313">
      <w:pPr>
        <w:pStyle w:val="Akapitzlist"/>
        <w:numPr>
          <w:ilvl w:val="0"/>
          <w:numId w:val="1"/>
        </w:numPr>
        <w:spacing w:after="0"/>
        <w:jc w:val="both"/>
        <w:rPr>
          <w:rFonts w:cstheme="minorBidi"/>
          <w:color w:val="auto"/>
        </w:rPr>
      </w:pPr>
      <w:r w:rsidRPr="00730E31">
        <w:rPr>
          <w:rFonts w:cstheme="minorBidi"/>
          <w:color w:val="auto"/>
        </w:rPr>
        <w:t>konsultacje i prace wykonywane za pomocą zdalnego dostępu rozliczane będą z dokładnością do 0,5 pełnej godziny, zaokrąglając w górę, nie mniej niż 0,5 godziny dla zlecenia;</w:t>
      </w:r>
    </w:p>
    <w:p w14:paraId="305FEDA2" w14:textId="77777777" w:rsidR="4DFC6887" w:rsidRPr="00730E31" w:rsidRDefault="4DFC6887" w:rsidP="00A55313">
      <w:pPr>
        <w:pStyle w:val="Akapitzlist"/>
        <w:numPr>
          <w:ilvl w:val="0"/>
          <w:numId w:val="1"/>
        </w:numPr>
        <w:spacing w:after="0"/>
        <w:jc w:val="both"/>
        <w:rPr>
          <w:rFonts w:cstheme="minorBidi"/>
          <w:color w:val="auto"/>
        </w:rPr>
      </w:pPr>
      <w:r w:rsidRPr="00730E31">
        <w:rPr>
          <w:rFonts w:cstheme="minorBidi"/>
          <w:color w:val="auto"/>
        </w:rPr>
        <w:t>prace realizowane w siedzibie Zamawiającego (wizyty) będą rozliczane z dokładnością do pełnej godziny zaokrąglając w górę, nie mniej niż 6 godzin dla zlecenia;</w:t>
      </w:r>
    </w:p>
    <w:p w14:paraId="75A8F742" w14:textId="1A5B03CC" w:rsidR="4DFC6887" w:rsidRPr="00730E31" w:rsidRDefault="4DFC6887" w:rsidP="00A55313">
      <w:pPr>
        <w:pStyle w:val="Akapitzlist"/>
        <w:numPr>
          <w:ilvl w:val="0"/>
          <w:numId w:val="1"/>
        </w:numPr>
        <w:spacing w:after="0"/>
        <w:jc w:val="both"/>
        <w:rPr>
          <w:rFonts w:cstheme="minorBidi"/>
          <w:color w:val="auto"/>
        </w:rPr>
      </w:pPr>
      <w:r w:rsidRPr="00730E31">
        <w:rPr>
          <w:rFonts w:cstheme="minorBidi"/>
          <w:color w:val="auto"/>
        </w:rPr>
        <w:t>po uzgodnieniu z Wykonawcą Zamawiający może zlecić wykonanie prac w Dni Robocze w godzinach pomiędzy 16.01 a 7.59. Prace te będą rozliczane jako podwojona liczba godzin serwisowych rozliczanych zgodnie z ust. 3 lit. b</w:t>
      </w:r>
      <w:r w:rsidR="00A55313" w:rsidRPr="00730E31">
        <w:rPr>
          <w:rFonts w:cstheme="minorBidi"/>
          <w:color w:val="auto"/>
        </w:rPr>
        <w:t>;</w:t>
      </w:r>
    </w:p>
    <w:p w14:paraId="75C7B93C" w14:textId="0A8577BC" w:rsidR="4DFC6887" w:rsidRPr="00730E31" w:rsidRDefault="4DFC6887" w:rsidP="6762815A">
      <w:pPr>
        <w:pStyle w:val="Akapitzlist"/>
        <w:numPr>
          <w:ilvl w:val="0"/>
          <w:numId w:val="1"/>
        </w:numPr>
        <w:spacing w:after="0"/>
        <w:jc w:val="both"/>
        <w:rPr>
          <w:rFonts w:cstheme="minorBidi"/>
          <w:color w:val="auto"/>
        </w:rPr>
      </w:pPr>
      <w:r w:rsidRPr="17374A42">
        <w:rPr>
          <w:rFonts w:cstheme="minorBidi"/>
          <w:color w:val="auto"/>
        </w:rPr>
        <w:t xml:space="preserve">po uzgodnieniu z Wykonawcą Zamawiający może zlecić wykonanie prac serwisowych w dni ustawowo wolne, niedziele i święta. Prace te będą rozliczane jako potrojona liczba godzin serwisowych rozliczanych zgodnie z ust. </w:t>
      </w:r>
      <w:r w:rsidR="3A76ADEF" w:rsidRPr="17374A42">
        <w:rPr>
          <w:rFonts w:cstheme="minorBidi"/>
          <w:color w:val="auto"/>
        </w:rPr>
        <w:t>2</w:t>
      </w:r>
      <w:r w:rsidRPr="17374A42">
        <w:rPr>
          <w:rFonts w:cstheme="minorBidi"/>
          <w:color w:val="auto"/>
        </w:rPr>
        <w:t xml:space="preserve"> lit. b</w:t>
      </w:r>
      <w:r w:rsidR="00A55313" w:rsidRPr="17374A42">
        <w:rPr>
          <w:rFonts w:cstheme="minorBidi"/>
          <w:color w:val="auto"/>
        </w:rPr>
        <w:t>;</w:t>
      </w:r>
    </w:p>
    <w:p w14:paraId="69CEA60C" w14:textId="67D4FF77" w:rsidR="4DFC6887" w:rsidRPr="00730E31" w:rsidRDefault="00A55313" w:rsidP="6762815A">
      <w:pPr>
        <w:pStyle w:val="Akapitzlist"/>
        <w:numPr>
          <w:ilvl w:val="0"/>
          <w:numId w:val="1"/>
        </w:numPr>
        <w:spacing w:after="0"/>
        <w:jc w:val="both"/>
        <w:rPr>
          <w:rFonts w:cstheme="minorBidi"/>
          <w:color w:val="auto"/>
        </w:rPr>
      </w:pPr>
      <w:r w:rsidRPr="59F73098">
        <w:rPr>
          <w:rFonts w:cstheme="minorBidi"/>
          <w:color w:val="auto"/>
        </w:rPr>
        <w:t>u</w:t>
      </w:r>
      <w:r w:rsidR="4DFC6887" w:rsidRPr="59F73098">
        <w:rPr>
          <w:rFonts w:cstheme="minorBidi"/>
          <w:color w:val="auto"/>
        </w:rPr>
        <w:t>sługi określone w</w:t>
      </w:r>
      <w:r w:rsidR="7A9D70CD" w:rsidRPr="59F73098">
        <w:rPr>
          <w:rFonts w:cstheme="minorBidi"/>
          <w:color w:val="auto"/>
        </w:rPr>
        <w:t xml:space="preserve"> </w:t>
      </w:r>
      <w:r w:rsidRPr="59F73098">
        <w:rPr>
          <w:rFonts w:cstheme="minorBidi"/>
          <w:color w:val="auto"/>
        </w:rPr>
        <w:t xml:space="preserve">ust. 1 </w:t>
      </w:r>
      <w:r w:rsidR="7A9D70CD" w:rsidRPr="59F73098">
        <w:rPr>
          <w:rFonts w:cstheme="minorBidi"/>
          <w:color w:val="auto"/>
        </w:rPr>
        <w:t xml:space="preserve">lit. </w:t>
      </w:r>
      <w:r w:rsidR="5102C44B" w:rsidRPr="59F73098">
        <w:rPr>
          <w:rFonts w:cstheme="minorBidi"/>
          <w:color w:val="auto"/>
        </w:rPr>
        <w:t>d</w:t>
      </w:r>
      <w:r w:rsidRPr="59F73098">
        <w:rPr>
          <w:rFonts w:cstheme="minorBidi"/>
          <w:color w:val="auto"/>
        </w:rPr>
        <w:t xml:space="preserve"> – k</w:t>
      </w:r>
      <w:r w:rsidR="4DFC6887" w:rsidRPr="59F73098">
        <w:rPr>
          <w:rFonts w:cstheme="minorBidi"/>
          <w:color w:val="auto"/>
        </w:rPr>
        <w:t xml:space="preserve"> świadczone będą przez Wykonawcę w </w:t>
      </w:r>
      <w:r w:rsidR="4731E0ED" w:rsidRPr="59F73098">
        <w:rPr>
          <w:rFonts w:cstheme="minorBidi"/>
          <w:color w:val="auto"/>
        </w:rPr>
        <w:t xml:space="preserve">wymiarze nieprzekraczającym ..... </w:t>
      </w:r>
      <w:r w:rsidR="4DFC6887" w:rsidRPr="59F73098">
        <w:rPr>
          <w:rFonts w:cstheme="minorBidi"/>
          <w:color w:val="auto"/>
        </w:rPr>
        <w:t>Roboczogodzin</w:t>
      </w:r>
      <w:r w:rsidRPr="59F73098">
        <w:rPr>
          <w:rFonts w:cstheme="minorBidi"/>
          <w:color w:val="auto"/>
        </w:rPr>
        <w:t>;</w:t>
      </w:r>
      <w:r w:rsidR="4DFC6887" w:rsidRPr="59F73098">
        <w:rPr>
          <w:rFonts w:cstheme="minorBidi"/>
          <w:color w:val="auto"/>
        </w:rPr>
        <w:t xml:space="preserve"> </w:t>
      </w:r>
      <w:r w:rsidRPr="59F73098">
        <w:rPr>
          <w:rFonts w:cstheme="minorBidi"/>
          <w:color w:val="auto"/>
        </w:rPr>
        <w:t>o</w:t>
      </w:r>
      <w:r w:rsidR="4DFC6887" w:rsidRPr="59F73098">
        <w:rPr>
          <w:rFonts w:cstheme="minorBidi"/>
          <w:color w:val="auto"/>
        </w:rPr>
        <w:t xml:space="preserve"> wyczerpaniu limitu Wykonawca zobowiązany jest każdorazowo informować Zamawiającego.</w:t>
      </w:r>
      <w:r w:rsidRPr="59F73098">
        <w:rPr>
          <w:rFonts w:cstheme="minorBidi"/>
          <w:color w:val="auto"/>
        </w:rPr>
        <w:t>;</w:t>
      </w:r>
    </w:p>
    <w:p w14:paraId="0B28CA0D" w14:textId="742CC2B8" w:rsidR="4DFC6887" w:rsidRPr="00730E31" w:rsidRDefault="00A55313" w:rsidP="00A55313">
      <w:pPr>
        <w:pStyle w:val="Akapitzlist"/>
        <w:numPr>
          <w:ilvl w:val="0"/>
          <w:numId w:val="1"/>
        </w:numPr>
        <w:spacing w:after="0"/>
        <w:jc w:val="both"/>
        <w:rPr>
          <w:rFonts w:cstheme="minorBidi"/>
          <w:color w:val="auto"/>
        </w:rPr>
      </w:pPr>
      <w:r w:rsidRPr="00730E31">
        <w:rPr>
          <w:rFonts w:cstheme="minorBidi"/>
          <w:color w:val="auto"/>
        </w:rPr>
        <w:t>l</w:t>
      </w:r>
      <w:r w:rsidR="4DFC6887" w:rsidRPr="00730E31">
        <w:rPr>
          <w:rFonts w:cstheme="minorBidi"/>
          <w:color w:val="auto"/>
        </w:rPr>
        <w:t xml:space="preserve">imit, o którym mowa w </w:t>
      </w:r>
      <w:r w:rsidR="280762DE" w:rsidRPr="00730E31">
        <w:rPr>
          <w:rFonts w:cstheme="minorBidi"/>
          <w:color w:val="auto"/>
        </w:rPr>
        <w:t>pkt f)</w:t>
      </w:r>
      <w:r w:rsidR="4DFC6887" w:rsidRPr="00730E31">
        <w:rPr>
          <w:rFonts w:cstheme="minorBidi"/>
          <w:color w:val="auto"/>
        </w:rPr>
        <w:t xml:space="preserve"> obejmuje całość prac wykonanych przez Wykonawcę dla realizacji Zgłoszeń lub Zadań </w:t>
      </w:r>
      <w:r w:rsidR="0B2A089C" w:rsidRPr="00730E31">
        <w:rPr>
          <w:rFonts w:cstheme="minorBidi"/>
          <w:color w:val="auto"/>
        </w:rPr>
        <w:t>Gwarancyjnych</w:t>
      </w:r>
      <w:r w:rsidR="4DFC6887" w:rsidRPr="00730E31">
        <w:rPr>
          <w:rFonts w:cstheme="minorBidi"/>
          <w:color w:val="auto"/>
        </w:rPr>
        <w:t xml:space="preserve"> zarówno w siedzibie Zamawiającego, Wykonawcy, lub Podwykonawcy jak i poprzez połączenia zdalne realizowane przez ich personel.</w:t>
      </w:r>
    </w:p>
    <w:p w14:paraId="04FB35AE" w14:textId="5DBC24DD" w:rsidR="6C359D3D" w:rsidRPr="00730E31" w:rsidRDefault="6C359D3D" w:rsidP="00A55313">
      <w:pPr>
        <w:pStyle w:val="Akapitzlist"/>
        <w:spacing w:after="0"/>
        <w:jc w:val="both"/>
        <w:rPr>
          <w:rFonts w:cstheme="minorBidi"/>
          <w:color w:val="auto"/>
        </w:rPr>
      </w:pPr>
    </w:p>
    <w:p w14:paraId="3E4EC914" w14:textId="77777777" w:rsidR="008D3461" w:rsidRPr="00730E31" w:rsidRDefault="008D3461" w:rsidP="0069077F">
      <w:pPr>
        <w:spacing w:after="0"/>
        <w:jc w:val="center"/>
        <w:rPr>
          <w:rFonts w:cstheme="minorHAnsi"/>
          <w:color w:val="auto"/>
        </w:rPr>
      </w:pPr>
    </w:p>
    <w:p w14:paraId="1FCC6634" w14:textId="2A20905B" w:rsidR="008D3461" w:rsidRPr="00730E31" w:rsidRDefault="008D3461" w:rsidP="0069077F">
      <w:pPr>
        <w:spacing w:after="0"/>
        <w:jc w:val="center"/>
        <w:rPr>
          <w:rFonts w:cstheme="minorHAnsi"/>
          <w:b/>
          <w:bCs/>
          <w:color w:val="auto"/>
        </w:rPr>
      </w:pPr>
      <w:r w:rsidRPr="00730E31">
        <w:rPr>
          <w:rFonts w:cstheme="minorHAnsi"/>
          <w:b/>
          <w:bCs/>
          <w:color w:val="auto"/>
        </w:rPr>
        <w:t>ZOBOWIĄZANIA ZAMAWIAJĄCEGO</w:t>
      </w:r>
    </w:p>
    <w:p w14:paraId="0B52C03C" w14:textId="77777777" w:rsidR="006F0925" w:rsidRPr="00730E31" w:rsidRDefault="006F0925" w:rsidP="0069077F">
      <w:pPr>
        <w:spacing w:after="0"/>
        <w:jc w:val="center"/>
        <w:rPr>
          <w:rFonts w:cstheme="minorHAnsi"/>
          <w:b/>
          <w:bCs/>
          <w:color w:val="auto"/>
        </w:rPr>
      </w:pPr>
    </w:p>
    <w:p w14:paraId="1FEB4FE5" w14:textId="14EFA610" w:rsidR="008D3461" w:rsidRPr="00730E31" w:rsidRDefault="008D3461" w:rsidP="00A17362">
      <w:pPr>
        <w:numPr>
          <w:ilvl w:val="0"/>
          <w:numId w:val="33"/>
        </w:numPr>
        <w:spacing w:after="0"/>
        <w:jc w:val="both"/>
        <w:rPr>
          <w:rFonts w:cstheme="minorHAnsi"/>
          <w:color w:val="auto"/>
        </w:rPr>
      </w:pPr>
      <w:r w:rsidRPr="00730E31">
        <w:rPr>
          <w:rFonts w:cstheme="minorHAnsi"/>
          <w:color w:val="auto"/>
        </w:rPr>
        <w:t xml:space="preserve">Zamawiający </w:t>
      </w:r>
      <w:r w:rsidR="00EF1CC6">
        <w:rPr>
          <w:rFonts w:cstheme="minorHAnsi"/>
          <w:color w:val="auto"/>
        </w:rPr>
        <w:t>zobowiązuje się</w:t>
      </w:r>
      <w:r w:rsidRPr="00730E31">
        <w:rPr>
          <w:rFonts w:cstheme="minorHAnsi"/>
          <w:color w:val="auto"/>
        </w:rPr>
        <w:t xml:space="preserve"> do:</w:t>
      </w:r>
    </w:p>
    <w:p w14:paraId="2164BD24" w14:textId="094E2EF2"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Wyznaczenia Administratorów Systemu CHD ze strony Zamawiającego - dane tych osób zostały wskazane </w:t>
      </w:r>
      <w:r w:rsidR="006F0925" w:rsidRPr="00730E31">
        <w:rPr>
          <w:rFonts w:cstheme="minorHAnsi"/>
          <w:color w:val="auto"/>
        </w:rPr>
        <w:t>Dodatku nr 2 do niniejszego Załącznika</w:t>
      </w:r>
      <w:r w:rsidRPr="00730E31">
        <w:rPr>
          <w:rFonts w:cstheme="minorHAnsi"/>
          <w:color w:val="auto"/>
        </w:rPr>
        <w:t xml:space="preserve"> (Informacje o Zamawiającym) oraz powiadomienia Wykonawcy o każdej zmianie tych osób (w formie pisemnej lub elektronicznej na </w:t>
      </w:r>
      <w:r w:rsidR="006F0925" w:rsidRPr="00730E31">
        <w:rPr>
          <w:rFonts w:cstheme="minorHAnsi"/>
          <w:color w:val="auto"/>
        </w:rPr>
        <w:t>Dodatku nr 2 do niniejszego Załącznika</w:t>
      </w:r>
      <w:r w:rsidRPr="00730E31">
        <w:rPr>
          <w:rFonts w:cstheme="minorHAnsi"/>
          <w:color w:val="auto"/>
        </w:rPr>
        <w:t>);</w:t>
      </w:r>
    </w:p>
    <w:p w14:paraId="30B8C35A" w14:textId="77777777" w:rsidR="008D3461" w:rsidRPr="00730E31" w:rsidRDefault="008D3461" w:rsidP="00A17362">
      <w:pPr>
        <w:numPr>
          <w:ilvl w:val="1"/>
          <w:numId w:val="32"/>
        </w:numPr>
        <w:spacing w:after="0"/>
        <w:jc w:val="both"/>
        <w:rPr>
          <w:rFonts w:cstheme="minorHAnsi"/>
          <w:color w:val="auto"/>
        </w:rPr>
      </w:pPr>
      <w:r w:rsidRPr="00730E31">
        <w:rPr>
          <w:rFonts w:cstheme="minorHAnsi"/>
          <w:color w:val="auto"/>
        </w:rPr>
        <w:t>Administratorzy Systemu CHD, wyznaczeni przez Zamawiającego, mogą utworzyć w systemie konta użytkowników dla pracowników Zamawiającego i nadać odpowiednie uprawnienia w zakresie:</w:t>
      </w:r>
    </w:p>
    <w:p w14:paraId="3B2B3328"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rejestrowania zgłoszeń dla Oprogramowania Aplikacyjnego w imieniu Zamawiającego</w:t>
      </w:r>
    </w:p>
    <w:p w14:paraId="035648BF"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udostępniania baz danych Oprogramowania Aplikacyjnego pracującego u Zamawiającego, Osobie takiej przydzielane jest imienne konto na serwerze FTP Wykonawcy.</w:t>
      </w:r>
    </w:p>
    <w:p w14:paraId="24DEA67C"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Administrator Systemu CHD może utworzyć konta maksymalnie dla 20 użytkowników o statusie aktualny.</w:t>
      </w:r>
    </w:p>
    <w:p w14:paraId="0CA5B339" w14:textId="77777777" w:rsidR="008D3461" w:rsidRPr="00730E31" w:rsidRDefault="008D3461" w:rsidP="00A17362">
      <w:pPr>
        <w:numPr>
          <w:ilvl w:val="1"/>
          <w:numId w:val="32"/>
        </w:numPr>
        <w:spacing w:after="0"/>
        <w:ind w:left="426" w:hanging="284"/>
        <w:jc w:val="both"/>
        <w:rPr>
          <w:rFonts w:cstheme="minorHAnsi"/>
          <w:color w:val="auto"/>
        </w:rPr>
      </w:pPr>
      <w:bookmarkStart w:id="21" w:name="_Hlk189583413"/>
      <w:r w:rsidRPr="00730E31">
        <w:rPr>
          <w:rFonts w:cstheme="minorHAnsi"/>
          <w:color w:val="auto"/>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21"/>
      <w:r w:rsidRPr="00730E31">
        <w:rPr>
          <w:rFonts w:cstheme="minorHAnsi"/>
          <w:color w:val="auto"/>
        </w:rPr>
        <w:t>.;</w:t>
      </w:r>
    </w:p>
    <w:p w14:paraId="4BD952D2" w14:textId="77777777" w:rsidR="008D3461" w:rsidRPr="00730E31" w:rsidRDefault="008D3461" w:rsidP="00A17362">
      <w:pPr>
        <w:numPr>
          <w:ilvl w:val="1"/>
          <w:numId w:val="32"/>
        </w:numPr>
        <w:spacing w:after="0"/>
        <w:ind w:left="426" w:hanging="284"/>
        <w:jc w:val="both"/>
        <w:rPr>
          <w:rFonts w:cstheme="minorHAnsi"/>
          <w:color w:val="auto"/>
        </w:rPr>
      </w:pPr>
      <w:r w:rsidRPr="00730E31">
        <w:rPr>
          <w:rFonts w:cstheme="minorHAnsi"/>
          <w:color w:val="auto"/>
        </w:rPr>
        <w:t>Bieżącego aktualizowania platform sprzętowo systemowych i Oprogramowania Bazodanowego, na których zainstalowany jest System Informatyczny zgodnie z zaleceniami producentów,</w:t>
      </w:r>
    </w:p>
    <w:p w14:paraId="6B4B1635" w14:textId="77777777" w:rsidR="008D3461" w:rsidRPr="00730E31" w:rsidRDefault="008D3461" w:rsidP="00A17362">
      <w:pPr>
        <w:numPr>
          <w:ilvl w:val="1"/>
          <w:numId w:val="32"/>
        </w:numPr>
        <w:spacing w:after="0"/>
        <w:ind w:left="426" w:hanging="284"/>
        <w:jc w:val="both"/>
        <w:rPr>
          <w:rFonts w:cstheme="minorHAnsi"/>
          <w:color w:val="auto"/>
        </w:rPr>
      </w:pPr>
      <w:r w:rsidRPr="00730E31">
        <w:rPr>
          <w:rFonts w:cstheme="minorHAnsi"/>
          <w:color w:val="auto"/>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730E31" w:rsidRDefault="008D3461" w:rsidP="00A17362">
      <w:pPr>
        <w:numPr>
          <w:ilvl w:val="1"/>
          <w:numId w:val="32"/>
        </w:numPr>
        <w:spacing w:after="0"/>
        <w:ind w:left="426" w:hanging="284"/>
        <w:jc w:val="both"/>
        <w:rPr>
          <w:rFonts w:cstheme="minorHAnsi"/>
          <w:color w:val="auto"/>
        </w:rPr>
      </w:pPr>
      <w:r w:rsidRPr="00730E31">
        <w:rPr>
          <w:rFonts w:cstheme="minorHAnsi"/>
          <w:color w:val="auto"/>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730E31" w:rsidRDefault="008D3461" w:rsidP="00A17362">
      <w:pPr>
        <w:numPr>
          <w:ilvl w:val="2"/>
          <w:numId w:val="32"/>
        </w:numPr>
        <w:spacing w:after="0"/>
        <w:jc w:val="both"/>
        <w:rPr>
          <w:rFonts w:cstheme="minorHAnsi"/>
          <w:color w:val="auto"/>
        </w:rPr>
      </w:pPr>
      <w:r w:rsidRPr="00730E31">
        <w:rPr>
          <w:rFonts w:cstheme="minorHAnsi"/>
          <w:color w:val="auto"/>
        </w:rPr>
        <w:t xml:space="preserve">uprawiony pracownik Zamawiającego przekaże bazę danych Wykonawcy, poprzez jej skopiowanie na serwer FTPS o adresie: </w:t>
      </w:r>
      <w:r w:rsidR="005335D4" w:rsidRPr="00730E31">
        <w:rPr>
          <w:rFonts w:cstheme="minorHAnsi"/>
          <w:color w:val="auto"/>
        </w:rPr>
        <w:t>…………………………</w:t>
      </w:r>
      <w:r w:rsidRPr="00730E31">
        <w:rPr>
          <w:rFonts w:cstheme="minorHAnsi"/>
          <w:color w:val="auto"/>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SMS'em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osoby upoważnione przez Wykonawcę do przetwarzania danych osobowych, mogą wnioskować o udostępnienie bazy danych Oprogramowania Aplikacyjnego przy użyciu indywidualnego konta na serwerze FTPS;</w:t>
      </w:r>
    </w:p>
    <w:p w14:paraId="003B8062" w14:textId="0D3A545A" w:rsidR="008D3461" w:rsidRPr="00730E31" w:rsidRDefault="008D3461" w:rsidP="00A17362">
      <w:pPr>
        <w:numPr>
          <w:ilvl w:val="2"/>
          <w:numId w:val="32"/>
        </w:numPr>
        <w:spacing w:after="0"/>
        <w:jc w:val="both"/>
        <w:rPr>
          <w:rFonts w:cstheme="minorHAnsi"/>
          <w:color w:val="auto"/>
        </w:rPr>
      </w:pPr>
      <w:r w:rsidRPr="00730E31">
        <w:rPr>
          <w:rFonts w:cstheme="minorHAnsi"/>
          <w:color w:val="auto"/>
        </w:rPr>
        <w:t>osoby mogące udostępniać bazę danych ze Strony Zamawiającego, przy użyciu indywidualnego konta na serwerze FTPS, o którym mowa powyżej wskazuje Administrator Systemu CHD zgodnie z pkt. I.2;</w:t>
      </w:r>
    </w:p>
    <w:p w14:paraId="05B8E627" w14:textId="77777777" w:rsidR="008D3461" w:rsidRPr="00730E31" w:rsidRDefault="008D3461" w:rsidP="00A17362">
      <w:pPr>
        <w:numPr>
          <w:ilvl w:val="2"/>
          <w:numId w:val="32"/>
        </w:numPr>
        <w:spacing w:after="0"/>
        <w:jc w:val="both"/>
        <w:rPr>
          <w:rFonts w:cstheme="minorHAnsi"/>
          <w:color w:val="auto"/>
        </w:rPr>
      </w:pPr>
      <w:r w:rsidRPr="00730E31">
        <w:rPr>
          <w:rFonts w:cstheme="minorHAnsi"/>
          <w:color w:val="auto"/>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Delegowania i upoważnienia pracowników do współpracy z Wykonawcą w zakresie potrzebnym do świadczenia usług określonych niniejszą Umową; </w:t>
      </w:r>
    </w:p>
    <w:p w14:paraId="4CD79F77" w14:textId="40C1D2ED" w:rsidR="008D3461" w:rsidRPr="00730E31" w:rsidRDefault="008D3461" w:rsidP="00A17362">
      <w:pPr>
        <w:numPr>
          <w:ilvl w:val="1"/>
          <w:numId w:val="32"/>
        </w:numPr>
        <w:spacing w:after="0"/>
        <w:jc w:val="both"/>
        <w:rPr>
          <w:rFonts w:cstheme="minorHAnsi"/>
          <w:color w:val="auto"/>
        </w:rPr>
      </w:pPr>
      <w:r w:rsidRPr="00730E31">
        <w:rPr>
          <w:rFonts w:cstheme="minorHAnsi"/>
          <w:color w:val="auto"/>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Dokonywania prawidłowo zakwalifikowanych zgłoszeń, w tym zakwalifikowanych zgodnie z przyjętymi w Umowie definicjami zgłoszeń ewentualnych błędów, zgodnie z procedurą przewidzianą niniejszą Umową. </w:t>
      </w:r>
      <w:bookmarkStart w:id="22" w:name="_Hlk189580284"/>
      <w:r w:rsidRPr="00730E31">
        <w:rPr>
          <w:rFonts w:cstheme="minorHAnsi"/>
          <w:color w:val="auto"/>
        </w:rPr>
        <w:t>Zgłoszenia mogą być dokonywane do wersji Oprogramowania Aplikacyjnego opublikowanej nie wcześniej niż 120 dni kalendarzowych od dnia rejestracji zgłoszenia w Systemie CHD</w:t>
      </w:r>
      <w:bookmarkEnd w:id="22"/>
    </w:p>
    <w:p w14:paraId="2C074548" w14:textId="77777777" w:rsidR="008D3461" w:rsidRPr="00730E31" w:rsidRDefault="008D3461" w:rsidP="00A17362">
      <w:pPr>
        <w:numPr>
          <w:ilvl w:val="1"/>
          <w:numId w:val="32"/>
        </w:numPr>
        <w:spacing w:after="0"/>
        <w:jc w:val="both"/>
        <w:rPr>
          <w:rFonts w:cstheme="minorHAnsi"/>
          <w:color w:val="auto"/>
        </w:rPr>
      </w:pPr>
      <w:r w:rsidRPr="00730E31">
        <w:rPr>
          <w:rFonts w:cstheme="minorHAnsi"/>
          <w:color w:val="auto"/>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2DF99706" w14:textId="56D0BC2F" w:rsidR="008D3461" w:rsidRPr="00730E31" w:rsidRDefault="008D3461" w:rsidP="6762815A">
      <w:pPr>
        <w:numPr>
          <w:ilvl w:val="1"/>
          <w:numId w:val="32"/>
        </w:numPr>
        <w:spacing w:after="0"/>
        <w:jc w:val="both"/>
        <w:rPr>
          <w:rFonts w:cstheme="minorBidi"/>
          <w:color w:val="auto"/>
        </w:rPr>
      </w:pPr>
      <w:r w:rsidRPr="17374A42">
        <w:rPr>
          <w:rFonts w:cstheme="minorBidi"/>
          <w:color w:val="auto"/>
        </w:rPr>
        <w:t>Przekazywania na bieżąco Wykonawcy wszystkich przepisów i regulaminów obowiązujących u Zamawiającego, które mogą mieć zastosowanie w realizacji Umowy, w tym obowiązujących wykładni prawnych lub wskazówek jednostek nadrzędnych (np. Narodowy Fundusz Zdrowia, Ministerstwo Zdrowia, Samorządowy Wydział Zdrowia, , inne);</w:t>
      </w:r>
    </w:p>
    <w:p w14:paraId="5B23A00A" w14:textId="77777777" w:rsidR="008D3461" w:rsidRPr="00730E31" w:rsidRDefault="008D3461" w:rsidP="00A17362">
      <w:pPr>
        <w:numPr>
          <w:ilvl w:val="1"/>
          <w:numId w:val="32"/>
        </w:numPr>
        <w:spacing w:after="0"/>
        <w:jc w:val="both"/>
        <w:rPr>
          <w:rFonts w:cstheme="minorHAnsi"/>
          <w:color w:val="auto"/>
        </w:rPr>
      </w:pPr>
      <w:r w:rsidRPr="00730E31">
        <w:rPr>
          <w:rFonts w:cstheme="minorHAnsi"/>
          <w:color w:val="auto"/>
        </w:rPr>
        <w:t>Zapewnienia Wykonawcy możliwości stałego dostępu do Oprogramowania Aplikacyjnego, w tym pracy w godzinach popołudniowych i wieczornych, a także zapewnienia obecności w tym czasie, upoważnionego przedstawiciela Zamawiającego;</w:t>
      </w:r>
    </w:p>
    <w:p w14:paraId="00BF77D4" w14:textId="475188A2"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Udostępnienia Wykonawcy sprzętu komputerowego i Oprogramowania Aplikacyjnego Zamawiającego lub oprogramowania osób trzecich w zakresie potrzebnym do świadczenia </w:t>
      </w:r>
      <w:r w:rsidR="00040D61" w:rsidRPr="00730E31">
        <w:rPr>
          <w:rFonts w:cstheme="minorHAnsi"/>
          <w:color w:val="auto"/>
        </w:rPr>
        <w:t>Gwarancji</w:t>
      </w:r>
      <w:r w:rsidRPr="00730E31">
        <w:rPr>
          <w:rFonts w:cstheme="minorHAnsi"/>
          <w:color w:val="auto"/>
        </w:rPr>
        <w:t>;</w:t>
      </w:r>
    </w:p>
    <w:p w14:paraId="4C64AB79" w14:textId="1DF38386"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zapewnienia pracownikom Wykonawcy warunków do świadczenia </w:t>
      </w:r>
      <w:r w:rsidR="00040D61" w:rsidRPr="00730E31">
        <w:rPr>
          <w:rFonts w:cstheme="minorHAnsi"/>
          <w:color w:val="auto"/>
        </w:rPr>
        <w:t>Gwarancji</w:t>
      </w:r>
      <w:r w:rsidRPr="00730E31">
        <w:rPr>
          <w:rFonts w:cstheme="minorHAnsi"/>
          <w:color w:val="auto"/>
        </w:rPr>
        <w:t>, z uwzględnieniem obowiązujących u siebie przepisów BHP, jeżeli świadczenie usług odbywa się w siedzibie Zamawiającego;</w:t>
      </w:r>
    </w:p>
    <w:p w14:paraId="4D132849" w14:textId="220968E6" w:rsidR="008D3461" w:rsidRPr="00730E31" w:rsidRDefault="008D3461" w:rsidP="00A17362">
      <w:pPr>
        <w:numPr>
          <w:ilvl w:val="1"/>
          <w:numId w:val="32"/>
        </w:numPr>
        <w:spacing w:after="0"/>
        <w:jc w:val="both"/>
        <w:rPr>
          <w:rFonts w:cstheme="minorHAnsi"/>
          <w:color w:val="auto"/>
        </w:rPr>
      </w:pPr>
      <w:r w:rsidRPr="00730E31">
        <w:rPr>
          <w:rFonts w:cstheme="minorHAnsi"/>
          <w:color w:val="auto"/>
        </w:rPr>
        <w:t xml:space="preserve">zapewnienia zdalnego dostępu do Oprogramowania Aplikacyjnego, objętego </w:t>
      </w:r>
      <w:r w:rsidR="00040D61" w:rsidRPr="00730E31">
        <w:rPr>
          <w:rFonts w:cstheme="minorHAnsi"/>
          <w:color w:val="auto"/>
        </w:rPr>
        <w:t>Gwarancją</w:t>
      </w:r>
      <w:r w:rsidR="006F0925" w:rsidRPr="00730E31">
        <w:rPr>
          <w:rFonts w:cstheme="minorHAnsi"/>
          <w:color w:val="auto"/>
        </w:rPr>
        <w:t xml:space="preserve">, </w:t>
      </w:r>
      <w:r w:rsidRPr="00730E31">
        <w:rPr>
          <w:rFonts w:cstheme="minorHAnsi"/>
          <w:color w:val="auto"/>
        </w:rPr>
        <w:t>o ile to będzie konieczne.</w:t>
      </w:r>
    </w:p>
    <w:p w14:paraId="4F3A35F1" w14:textId="2065213C" w:rsidR="005335D4" w:rsidRPr="00730E31" w:rsidRDefault="008D3461" w:rsidP="00877B40">
      <w:pPr>
        <w:spacing w:after="0"/>
        <w:jc w:val="both"/>
        <w:rPr>
          <w:rFonts w:cstheme="minorHAnsi"/>
          <w:color w:val="auto"/>
        </w:rPr>
      </w:pPr>
      <w:bookmarkStart w:id="23" w:name="_Hlk189580341"/>
      <w:r w:rsidRPr="00730E31">
        <w:rPr>
          <w:rFonts w:cstheme="minorHAnsi"/>
          <w:color w:val="auto"/>
        </w:rPr>
        <w:t>Jeśli Zamawiający nie wywiąże się z obowiązków wymienionych powyżej, okoliczność ta traktowana będzie jako zwłoka Zamawiającego, a Wykonawca nie ponosi odpowiedzialności za dotrzymanie terminów przewidzianych Umową.</w:t>
      </w:r>
      <w:r w:rsidR="00040D61" w:rsidRPr="00730E31">
        <w:rPr>
          <w:rFonts w:cstheme="minorHAnsi"/>
          <w:color w:val="auto"/>
        </w:rPr>
        <w:t xml:space="preserve"> </w:t>
      </w:r>
      <w:bookmarkEnd w:id="23"/>
    </w:p>
    <w:p w14:paraId="5F7D531F" w14:textId="5C5372AC" w:rsidR="006F0925" w:rsidRPr="00730E31" w:rsidRDefault="006F0925" w:rsidP="0069077F">
      <w:pPr>
        <w:spacing w:after="0"/>
        <w:rPr>
          <w:rStyle w:val="Pogrubienie"/>
          <w:rFonts w:eastAsia="Times New Roman" w:cstheme="minorHAnsi"/>
          <w:bCs w:val="0"/>
          <w:color w:val="auto"/>
          <w:lang w:eastAsia="pl-PL"/>
        </w:rPr>
      </w:pPr>
    </w:p>
    <w:p w14:paraId="28E2D540" w14:textId="77777777" w:rsidR="00081854" w:rsidRPr="00730E31" w:rsidRDefault="00081854">
      <w:pPr>
        <w:spacing w:after="0"/>
        <w:rPr>
          <w:rFonts w:cstheme="minorHAnsi"/>
          <w:b/>
          <w:bCs/>
          <w:color w:val="auto"/>
        </w:rPr>
      </w:pPr>
      <w:r w:rsidRPr="00730E31">
        <w:rPr>
          <w:rFonts w:cstheme="minorHAnsi"/>
          <w:b/>
          <w:bCs/>
          <w:color w:val="auto"/>
        </w:rPr>
        <w:br w:type="page"/>
      </w:r>
    </w:p>
    <w:p w14:paraId="55596889" w14:textId="026CF43F" w:rsidR="006F0925" w:rsidRPr="00730E31" w:rsidRDefault="006F0925" w:rsidP="0069077F">
      <w:pPr>
        <w:spacing w:after="0"/>
        <w:jc w:val="center"/>
        <w:rPr>
          <w:rFonts w:cstheme="minorHAnsi"/>
          <w:b/>
          <w:bCs/>
          <w:color w:val="auto"/>
        </w:rPr>
      </w:pPr>
      <w:r w:rsidRPr="00730E31">
        <w:rPr>
          <w:rFonts w:cstheme="minorHAnsi"/>
          <w:b/>
          <w:bCs/>
          <w:color w:val="auto"/>
        </w:rPr>
        <w:t>DODATEK NR 1 DO ZAŁĄCZNIKA NR 3</w:t>
      </w:r>
    </w:p>
    <w:p w14:paraId="5400915A" w14:textId="77777777" w:rsidR="00A55313" w:rsidRPr="00730E31" w:rsidRDefault="00A55313" w:rsidP="0069077F">
      <w:pPr>
        <w:spacing w:after="0"/>
        <w:ind w:left="284"/>
        <w:jc w:val="center"/>
        <w:rPr>
          <w:rFonts w:cstheme="minorHAnsi"/>
          <w:b/>
          <w:bCs/>
          <w:color w:val="auto"/>
        </w:rPr>
      </w:pPr>
    </w:p>
    <w:p w14:paraId="620C42EF" w14:textId="417C2E14" w:rsidR="006F0925" w:rsidRPr="00730E31" w:rsidRDefault="006F0925" w:rsidP="0069077F">
      <w:pPr>
        <w:spacing w:after="0"/>
        <w:ind w:left="284"/>
        <w:jc w:val="center"/>
        <w:rPr>
          <w:rFonts w:cstheme="minorHAnsi"/>
          <w:b/>
          <w:bCs/>
          <w:color w:val="auto"/>
        </w:rPr>
      </w:pPr>
      <w:r w:rsidRPr="00730E31">
        <w:rPr>
          <w:rFonts w:cstheme="minorHAnsi"/>
          <w:b/>
          <w:bCs/>
          <w:color w:val="auto"/>
        </w:rPr>
        <w:t>Zasady udzielenia zdalnego dostępu do zasobów</w:t>
      </w:r>
    </w:p>
    <w:p w14:paraId="3741D02F" w14:textId="08ABCDFA" w:rsidR="006F0925" w:rsidRPr="00730E31" w:rsidRDefault="006F0925" w:rsidP="0069077F">
      <w:pPr>
        <w:spacing w:after="0"/>
        <w:jc w:val="both"/>
        <w:rPr>
          <w:rFonts w:cstheme="minorHAnsi"/>
          <w:color w:val="auto"/>
        </w:rPr>
      </w:pPr>
      <w:r w:rsidRPr="00730E31">
        <w:rPr>
          <w:rFonts w:cstheme="minorHAnsi"/>
          <w:color w:val="auto"/>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730E31" w:rsidRDefault="006F0925" w:rsidP="00A17362">
      <w:pPr>
        <w:widowControl w:val="0"/>
        <w:numPr>
          <w:ilvl w:val="0"/>
          <w:numId w:val="37"/>
        </w:numPr>
        <w:suppressAutoHyphens/>
        <w:spacing w:after="0"/>
        <w:jc w:val="center"/>
        <w:rPr>
          <w:rFonts w:cstheme="minorHAnsi"/>
          <w:b/>
          <w:color w:val="auto"/>
        </w:rPr>
      </w:pPr>
      <w:r w:rsidRPr="00730E31">
        <w:rPr>
          <w:rFonts w:cstheme="minorHAnsi"/>
          <w:b/>
          <w:color w:val="auto"/>
        </w:rPr>
        <w:t>Udostępnienie</w:t>
      </w:r>
    </w:p>
    <w:p w14:paraId="6CD0609D" w14:textId="77777777" w:rsidR="006F0925" w:rsidRPr="00730E31" w:rsidRDefault="006F0925" w:rsidP="00A17362">
      <w:pPr>
        <w:widowControl w:val="0"/>
        <w:numPr>
          <w:ilvl w:val="0"/>
          <w:numId w:val="34"/>
        </w:numPr>
        <w:suppressAutoHyphens/>
        <w:spacing w:after="0"/>
        <w:ind w:left="357" w:hanging="357"/>
        <w:jc w:val="both"/>
        <w:rPr>
          <w:rFonts w:cstheme="minorHAnsi"/>
          <w:color w:val="auto"/>
        </w:rPr>
      </w:pPr>
      <w:r w:rsidRPr="00730E31">
        <w:rPr>
          <w:rFonts w:cstheme="minorHAnsi"/>
          <w:color w:val="auto"/>
        </w:rPr>
        <w:t xml:space="preserve">W celu realizacji usług, o których mowa w § 2 Umowy, zdalny dostęp zostanie udostępniony Wykonawcy przez Zamawiającego niezwłocznie na wezwanie Wykonawcy w terminie szczegółowo uzgodnionym przez Strony. </w:t>
      </w:r>
    </w:p>
    <w:p w14:paraId="11176B5D" w14:textId="77777777" w:rsidR="006F0925" w:rsidRPr="00730E31" w:rsidRDefault="1EF8B7AE" w:rsidP="4B0A9DEE">
      <w:pPr>
        <w:widowControl w:val="0"/>
        <w:numPr>
          <w:ilvl w:val="0"/>
          <w:numId w:val="34"/>
        </w:numPr>
        <w:suppressAutoHyphens/>
        <w:spacing w:after="0"/>
        <w:ind w:left="357" w:hanging="357"/>
        <w:jc w:val="both"/>
        <w:rPr>
          <w:rFonts w:cstheme="minorBidi"/>
          <w:color w:val="auto"/>
        </w:rPr>
      </w:pPr>
      <w:r w:rsidRPr="4B0A9DEE">
        <w:rPr>
          <w:rFonts w:cstheme="minorBidi"/>
          <w:color w:val="auto"/>
        </w:rPr>
        <w:t xml:space="preserve">Bezpośredni dostęp do systemów Zamawiającego jest możliwy </w:t>
      </w:r>
      <w:bookmarkStart w:id="24" w:name="_Int_yJYQEXQr"/>
      <w:r w:rsidRPr="4B0A9DEE">
        <w:rPr>
          <w:rFonts w:cstheme="minorBidi"/>
          <w:color w:val="auto"/>
        </w:rPr>
        <w:t>tylko i wyłącznie</w:t>
      </w:r>
      <w:bookmarkEnd w:id="24"/>
      <w:r w:rsidRPr="4B0A9DEE">
        <w:rPr>
          <w:rFonts w:cstheme="minorBidi"/>
          <w:color w:val="auto"/>
        </w:rPr>
        <w:t xml:space="preserve"> po udostępnieniu go przez administratora Zamawiającego i po przekazaniu wymaganych uprawnień i haseł.</w:t>
      </w:r>
    </w:p>
    <w:p w14:paraId="4A7E79DE" w14:textId="77777777" w:rsidR="006F0925" w:rsidRPr="00730E31" w:rsidRDefault="006F0925" w:rsidP="00A17362">
      <w:pPr>
        <w:widowControl w:val="0"/>
        <w:numPr>
          <w:ilvl w:val="0"/>
          <w:numId w:val="34"/>
        </w:numPr>
        <w:suppressAutoHyphens/>
        <w:spacing w:after="0"/>
        <w:ind w:left="357" w:hanging="357"/>
        <w:jc w:val="both"/>
        <w:rPr>
          <w:rFonts w:cstheme="minorHAnsi"/>
          <w:color w:val="auto"/>
        </w:rPr>
      </w:pPr>
      <w:r w:rsidRPr="00730E31">
        <w:rPr>
          <w:rFonts w:cstheme="minorHAnsi"/>
          <w:color w:val="auto"/>
        </w:rPr>
        <w:t>Zamawiający zapewni sprawne działanie zdalnego dostępu.</w:t>
      </w:r>
    </w:p>
    <w:p w14:paraId="7116247E" w14:textId="77777777" w:rsidR="006F0925" w:rsidRPr="00730E31" w:rsidRDefault="006F0925" w:rsidP="0069077F">
      <w:pPr>
        <w:widowControl w:val="0"/>
        <w:suppressAutoHyphens/>
        <w:spacing w:after="0"/>
        <w:ind w:left="357"/>
        <w:jc w:val="both"/>
        <w:rPr>
          <w:rFonts w:cstheme="minorHAnsi"/>
          <w:color w:val="auto"/>
        </w:rPr>
      </w:pPr>
    </w:p>
    <w:p w14:paraId="7982F6B9" w14:textId="77777777" w:rsidR="006F0925" w:rsidRPr="00730E31" w:rsidRDefault="006F0925" w:rsidP="00A17362">
      <w:pPr>
        <w:widowControl w:val="0"/>
        <w:numPr>
          <w:ilvl w:val="0"/>
          <w:numId w:val="37"/>
        </w:numPr>
        <w:suppressAutoHyphens/>
        <w:spacing w:after="0"/>
        <w:jc w:val="center"/>
        <w:rPr>
          <w:rFonts w:cstheme="minorHAnsi"/>
          <w:b/>
          <w:color w:val="auto"/>
        </w:rPr>
      </w:pPr>
      <w:r w:rsidRPr="00730E31">
        <w:rPr>
          <w:rFonts w:cstheme="minorHAnsi"/>
          <w:b/>
          <w:color w:val="auto"/>
        </w:rPr>
        <w:t xml:space="preserve">Zasady korzystania </w:t>
      </w:r>
    </w:p>
    <w:p w14:paraId="30400846" w14:textId="77777777" w:rsidR="006F0925" w:rsidRPr="00730E31" w:rsidRDefault="006F0925" w:rsidP="00A17362">
      <w:pPr>
        <w:widowControl w:val="0"/>
        <w:numPr>
          <w:ilvl w:val="0"/>
          <w:numId w:val="35"/>
        </w:numPr>
        <w:suppressAutoHyphens/>
        <w:spacing w:after="0"/>
        <w:ind w:hanging="357"/>
        <w:jc w:val="both"/>
        <w:rPr>
          <w:rFonts w:cstheme="minorHAnsi"/>
          <w:color w:val="auto"/>
        </w:rPr>
      </w:pPr>
      <w:r w:rsidRPr="00730E31">
        <w:rPr>
          <w:rFonts w:cstheme="minorHAnsi"/>
          <w:color w:val="auto"/>
        </w:rPr>
        <w:t>Korzystając ze Zdalnego Dostępu Wykonawca:</w:t>
      </w:r>
    </w:p>
    <w:p w14:paraId="238A4304" w14:textId="77777777" w:rsidR="006F0925" w:rsidRPr="00730E31" w:rsidRDefault="006F0925" w:rsidP="00A17362">
      <w:pPr>
        <w:widowControl w:val="0"/>
        <w:numPr>
          <w:ilvl w:val="1"/>
          <w:numId w:val="35"/>
        </w:numPr>
        <w:suppressAutoHyphens/>
        <w:spacing w:after="0"/>
        <w:ind w:hanging="357"/>
        <w:jc w:val="both"/>
        <w:rPr>
          <w:rFonts w:cstheme="minorHAnsi"/>
          <w:color w:val="auto"/>
        </w:rPr>
      </w:pPr>
      <w:r w:rsidRPr="00730E31">
        <w:rPr>
          <w:rFonts w:cstheme="minorHAnsi"/>
          <w:color w:val="auto"/>
        </w:rPr>
        <w:t>będzie wykorzystywał Zdalny Dostęp wyłącznie w celu realizacji Umowy;</w:t>
      </w:r>
    </w:p>
    <w:p w14:paraId="0A39C547" w14:textId="77777777" w:rsidR="006F0925" w:rsidRPr="00730E31" w:rsidRDefault="006F0925" w:rsidP="00A17362">
      <w:pPr>
        <w:widowControl w:val="0"/>
        <w:numPr>
          <w:ilvl w:val="1"/>
          <w:numId w:val="35"/>
        </w:numPr>
        <w:suppressAutoHyphens/>
        <w:spacing w:after="0"/>
        <w:ind w:hanging="357"/>
        <w:jc w:val="both"/>
        <w:rPr>
          <w:rFonts w:cstheme="minorHAnsi"/>
          <w:color w:val="auto"/>
        </w:rPr>
      </w:pPr>
      <w:r w:rsidRPr="00730E31">
        <w:rPr>
          <w:rFonts w:cstheme="minorHAnsi"/>
          <w:color w:val="auto"/>
        </w:rPr>
        <w:t xml:space="preserve">nie będzie pozyskiwał ani przetwarzał żadnych innych danych, za wyjątkiem danych niezbędnych do realizacji Umowy; </w:t>
      </w:r>
    </w:p>
    <w:p w14:paraId="6551D995" w14:textId="77777777" w:rsidR="006F0925" w:rsidRPr="00730E31" w:rsidRDefault="006F0925" w:rsidP="00A17362">
      <w:pPr>
        <w:numPr>
          <w:ilvl w:val="0"/>
          <w:numId w:val="35"/>
        </w:numPr>
        <w:tabs>
          <w:tab w:val="num" w:pos="426"/>
        </w:tabs>
        <w:spacing w:after="0"/>
        <w:jc w:val="both"/>
        <w:rPr>
          <w:rFonts w:cstheme="minorHAnsi"/>
          <w:color w:val="auto"/>
        </w:rPr>
      </w:pPr>
      <w:r w:rsidRPr="00730E31">
        <w:rPr>
          <w:rFonts w:cstheme="minorHAnsi"/>
          <w:color w:val="auto"/>
        </w:rPr>
        <w:t>Wykonawca może wnioskować o dane logowania tylko i wyłącznie dla osób upoważnionych do przetwarzania danych osobowych, powierzonych do przetwarzania na potrzeby należytej realizacji Umowy.</w:t>
      </w:r>
    </w:p>
    <w:p w14:paraId="10150A17" w14:textId="77777777" w:rsidR="006F0925" w:rsidRPr="00730E31" w:rsidRDefault="006F0925" w:rsidP="00A17362">
      <w:pPr>
        <w:numPr>
          <w:ilvl w:val="0"/>
          <w:numId w:val="35"/>
        </w:numPr>
        <w:tabs>
          <w:tab w:val="num" w:pos="426"/>
        </w:tabs>
        <w:spacing w:after="0"/>
        <w:jc w:val="both"/>
        <w:rPr>
          <w:rFonts w:cstheme="minorHAnsi"/>
          <w:color w:val="auto"/>
        </w:rPr>
      </w:pPr>
      <w:r w:rsidRPr="00730E31">
        <w:rPr>
          <w:rFonts w:cstheme="minorHAnsi"/>
          <w:color w:val="auto"/>
        </w:rPr>
        <w:t>Zabrania się Wykonawcy przekazywania danych logowania (login lub hasło) innym osobom niż osoby wskazane do realizacji Umowy.</w:t>
      </w:r>
    </w:p>
    <w:p w14:paraId="1230C97C" w14:textId="77777777" w:rsidR="006F0925" w:rsidRPr="00730E31" w:rsidRDefault="006F0925" w:rsidP="00A17362">
      <w:pPr>
        <w:widowControl w:val="0"/>
        <w:numPr>
          <w:ilvl w:val="0"/>
          <w:numId w:val="35"/>
        </w:numPr>
        <w:suppressAutoHyphens/>
        <w:spacing w:after="0"/>
        <w:jc w:val="both"/>
        <w:rPr>
          <w:rFonts w:cstheme="minorHAnsi"/>
          <w:color w:val="auto"/>
        </w:rPr>
      </w:pPr>
      <w:r w:rsidRPr="00730E31">
        <w:rPr>
          <w:rFonts w:cstheme="minorHAnsi"/>
          <w:color w:val="auto"/>
        </w:rPr>
        <w:t xml:space="preserve">Zdalny dostęp udostępnia się do realizacji usług wynikających z Umowy. </w:t>
      </w:r>
    </w:p>
    <w:p w14:paraId="74AE4534" w14:textId="77777777" w:rsidR="006F0925" w:rsidRPr="00730E31" w:rsidRDefault="006F0925" w:rsidP="0069077F">
      <w:pPr>
        <w:widowControl w:val="0"/>
        <w:suppressAutoHyphens/>
        <w:spacing w:after="0"/>
        <w:jc w:val="both"/>
        <w:rPr>
          <w:rFonts w:cstheme="minorHAnsi"/>
          <w:color w:val="auto"/>
        </w:rPr>
      </w:pPr>
    </w:p>
    <w:p w14:paraId="5CA1CDB5" w14:textId="77777777" w:rsidR="006F0925" w:rsidRPr="00730E31" w:rsidRDefault="006F0925" w:rsidP="00A17362">
      <w:pPr>
        <w:widowControl w:val="0"/>
        <w:numPr>
          <w:ilvl w:val="0"/>
          <w:numId w:val="37"/>
        </w:numPr>
        <w:suppressAutoHyphens/>
        <w:spacing w:after="0"/>
        <w:jc w:val="center"/>
        <w:rPr>
          <w:rFonts w:cstheme="minorHAnsi"/>
          <w:b/>
          <w:color w:val="auto"/>
        </w:rPr>
      </w:pPr>
      <w:r w:rsidRPr="00730E31">
        <w:rPr>
          <w:rFonts w:cstheme="minorHAnsi"/>
          <w:b/>
          <w:color w:val="auto"/>
        </w:rPr>
        <w:t>Warunki Techniczne do uzyskania Zdalnego Dostępu</w:t>
      </w:r>
    </w:p>
    <w:p w14:paraId="465D6F4C" w14:textId="77777777" w:rsidR="006F0925" w:rsidRPr="00730E31" w:rsidRDefault="006F0925" w:rsidP="00A17362">
      <w:pPr>
        <w:widowControl w:val="0"/>
        <w:numPr>
          <w:ilvl w:val="0"/>
          <w:numId w:val="36"/>
        </w:numPr>
        <w:suppressAutoHyphens/>
        <w:spacing w:after="0"/>
        <w:ind w:hanging="357"/>
        <w:jc w:val="both"/>
        <w:rPr>
          <w:rFonts w:cstheme="minorHAnsi"/>
          <w:color w:val="auto"/>
        </w:rPr>
      </w:pPr>
      <w:r w:rsidRPr="00730E31">
        <w:rPr>
          <w:rFonts w:cstheme="minorHAnsi"/>
          <w:color w:val="auto"/>
        </w:rPr>
        <w:t>Zamawiający zapewni jeden z czterech rodzajów połączeń:</w:t>
      </w:r>
    </w:p>
    <w:p w14:paraId="09838896" w14:textId="77777777" w:rsidR="006F0925" w:rsidRPr="00730E31" w:rsidRDefault="006F0925" w:rsidP="00A17362">
      <w:pPr>
        <w:widowControl w:val="0"/>
        <w:numPr>
          <w:ilvl w:val="1"/>
          <w:numId w:val="36"/>
        </w:numPr>
        <w:suppressAutoHyphens/>
        <w:spacing w:after="0"/>
        <w:ind w:hanging="357"/>
        <w:jc w:val="both"/>
        <w:rPr>
          <w:rFonts w:cstheme="minorHAnsi"/>
          <w:color w:val="auto"/>
        </w:rPr>
      </w:pPr>
      <w:r w:rsidRPr="00730E31">
        <w:rPr>
          <w:rFonts w:cstheme="minorHAnsi"/>
          <w:color w:val="auto"/>
        </w:rPr>
        <w:t>VPN - zapewni bezpieczny sposób komunikacji z siecią poprzez udostępnienie bezpiecznego kanału VPN;</w:t>
      </w:r>
    </w:p>
    <w:p w14:paraId="161B8B08" w14:textId="77777777" w:rsidR="006F0925" w:rsidRPr="00730E31" w:rsidRDefault="006F0925" w:rsidP="00A17362">
      <w:pPr>
        <w:widowControl w:val="0"/>
        <w:numPr>
          <w:ilvl w:val="1"/>
          <w:numId w:val="36"/>
        </w:numPr>
        <w:suppressAutoHyphens/>
        <w:spacing w:after="0"/>
        <w:ind w:hanging="357"/>
        <w:jc w:val="both"/>
        <w:rPr>
          <w:rFonts w:cstheme="minorHAnsi"/>
          <w:color w:val="auto"/>
        </w:rPr>
      </w:pPr>
      <w:r w:rsidRPr="00730E31">
        <w:rPr>
          <w:rFonts w:cstheme="minorHAnsi"/>
          <w:color w:val="auto"/>
        </w:rPr>
        <w:t>Udostępnienie terminala - zapewni bezpieczny sposób komunikacji z siecią poprzez udostępnienie bezpiecznego terminala;</w:t>
      </w:r>
    </w:p>
    <w:p w14:paraId="39B16FA6" w14:textId="77777777" w:rsidR="006F0925" w:rsidRPr="00730E31" w:rsidRDefault="006F0925" w:rsidP="00A17362">
      <w:pPr>
        <w:widowControl w:val="0"/>
        <w:numPr>
          <w:ilvl w:val="1"/>
          <w:numId w:val="36"/>
        </w:numPr>
        <w:suppressAutoHyphens/>
        <w:spacing w:after="0"/>
        <w:ind w:hanging="357"/>
        <w:jc w:val="both"/>
        <w:rPr>
          <w:rFonts w:cstheme="minorHAnsi"/>
          <w:color w:val="auto"/>
        </w:rPr>
      </w:pPr>
      <w:r w:rsidRPr="00730E31">
        <w:rPr>
          <w:rFonts w:cstheme="minorHAnsi"/>
          <w:color w:val="auto"/>
        </w:rPr>
        <w:t>Udostępnienie portu do bazy danych – zapewni bezpieczny sposób komunikacji z siecią poprzez udostępnienie IP i portu pozwalającego na komunikację z bazą danych.</w:t>
      </w:r>
    </w:p>
    <w:p w14:paraId="6715008E" w14:textId="77777777" w:rsidR="006F0925" w:rsidRPr="00730E31" w:rsidRDefault="006F0925" w:rsidP="00A17362">
      <w:pPr>
        <w:widowControl w:val="0"/>
        <w:numPr>
          <w:ilvl w:val="1"/>
          <w:numId w:val="36"/>
        </w:numPr>
        <w:suppressAutoHyphens/>
        <w:spacing w:after="0"/>
        <w:ind w:hanging="357"/>
        <w:jc w:val="both"/>
        <w:rPr>
          <w:rFonts w:cstheme="minorHAnsi"/>
          <w:color w:val="auto"/>
        </w:rPr>
      </w:pPr>
      <w:r w:rsidRPr="00730E31">
        <w:rPr>
          <w:rFonts w:cstheme="minorHAnsi"/>
          <w:color w:val="auto"/>
        </w:rPr>
        <w:t>Udostępnienie dostępu poprzez aplikację Team Viewer.</w:t>
      </w:r>
    </w:p>
    <w:p w14:paraId="2BC32BD7" w14:textId="559A00BA" w:rsidR="006F0925" w:rsidRPr="00730E31" w:rsidRDefault="006F0925" w:rsidP="00A17362">
      <w:pPr>
        <w:numPr>
          <w:ilvl w:val="0"/>
          <w:numId w:val="36"/>
        </w:numPr>
        <w:tabs>
          <w:tab w:val="num" w:pos="426"/>
        </w:tabs>
        <w:spacing w:after="0"/>
        <w:jc w:val="both"/>
        <w:rPr>
          <w:rFonts w:cstheme="minorBidi"/>
          <w:color w:val="auto"/>
        </w:rPr>
      </w:pPr>
      <w:r w:rsidRPr="00730E31">
        <w:rPr>
          <w:rFonts w:cstheme="minorBidi"/>
          <w:color w:val="auto"/>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730E31" w:rsidRDefault="006F0925" w:rsidP="00A17362">
      <w:pPr>
        <w:widowControl w:val="0"/>
        <w:numPr>
          <w:ilvl w:val="0"/>
          <w:numId w:val="36"/>
        </w:numPr>
        <w:suppressAutoHyphens/>
        <w:spacing w:after="0"/>
        <w:ind w:hanging="357"/>
        <w:jc w:val="both"/>
        <w:rPr>
          <w:rFonts w:cstheme="minorHAnsi"/>
          <w:caps/>
          <w:color w:val="auto"/>
        </w:rPr>
      </w:pPr>
      <w:r w:rsidRPr="00730E31">
        <w:rPr>
          <w:rFonts w:cstheme="minorHAnsi"/>
          <w:color w:val="auto"/>
        </w:rPr>
        <w:t xml:space="preserve">Wszystkie dane dotyczące parametrów logowania zostaną przekazane na indywidualne konta </w:t>
      </w:r>
      <w:r w:rsidRPr="00730E31">
        <w:rPr>
          <w:rFonts w:cstheme="minorHAnsi"/>
          <w:color w:val="auto"/>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730E31" w:rsidRDefault="006F0925" w:rsidP="00860984">
      <w:pPr>
        <w:spacing w:after="0"/>
        <w:rPr>
          <w:rFonts w:cstheme="minorHAnsi"/>
          <w:b/>
          <w:bCs/>
          <w:color w:val="auto"/>
        </w:rPr>
        <w:sectPr w:rsidR="006F0925" w:rsidRPr="00730E31" w:rsidSect="00B3197B">
          <w:headerReference w:type="default" r:id="rId11"/>
          <w:footerReference w:type="default" r:id="rId12"/>
          <w:pgSz w:w="11906" w:h="16838"/>
          <w:pgMar w:top="1410" w:right="1134" w:bottom="1134" w:left="1418" w:header="227" w:footer="868" w:gutter="0"/>
          <w:cols w:space="708"/>
          <w:formProt w:val="0"/>
          <w:docGrid w:linePitch="360" w:charSpace="-2049"/>
        </w:sectPr>
      </w:pPr>
    </w:p>
    <w:p w14:paraId="43A09F5C" w14:textId="5B0B8AF5" w:rsidR="006F0925" w:rsidRPr="00730E31" w:rsidRDefault="006F0925" w:rsidP="0069077F">
      <w:pPr>
        <w:spacing w:after="0"/>
        <w:jc w:val="center"/>
        <w:rPr>
          <w:rFonts w:cstheme="minorHAnsi"/>
          <w:b/>
          <w:bCs/>
          <w:color w:val="auto"/>
        </w:rPr>
      </w:pPr>
      <w:r w:rsidRPr="00730E31">
        <w:rPr>
          <w:rFonts w:cstheme="minorHAnsi"/>
          <w:b/>
          <w:bCs/>
          <w:color w:val="auto"/>
        </w:rPr>
        <w:t>DODATEK NR 2 DO ZAŁĄCZNIKA NR 3</w:t>
      </w:r>
    </w:p>
    <w:p w14:paraId="7080861B" w14:textId="2082BF0E" w:rsidR="006F0925" w:rsidRPr="00730E31" w:rsidRDefault="006F0925" w:rsidP="0069077F">
      <w:pPr>
        <w:spacing w:after="0"/>
        <w:ind w:left="284"/>
        <w:jc w:val="center"/>
        <w:rPr>
          <w:rFonts w:cstheme="minorHAnsi"/>
          <w:b/>
          <w:bCs/>
          <w:color w:val="auto"/>
        </w:rPr>
      </w:pPr>
      <w:r w:rsidRPr="00730E31">
        <w:rPr>
          <w:rFonts w:cstheme="minorHAnsi"/>
          <w:b/>
          <w:bCs/>
          <w:color w:val="auto"/>
        </w:rPr>
        <w:t>Informacje o Zamawiającym</w:t>
      </w:r>
    </w:p>
    <w:p w14:paraId="0DA5AE67" w14:textId="77777777" w:rsidR="006F0925" w:rsidRPr="00730E31" w:rsidRDefault="006F0925" w:rsidP="0069077F">
      <w:pPr>
        <w:spacing w:after="0"/>
        <w:ind w:firstLine="360"/>
        <w:rPr>
          <w:rFonts w:cstheme="minorHAnsi"/>
          <w:color w:val="auto"/>
        </w:rPr>
      </w:pPr>
    </w:p>
    <w:p w14:paraId="28204ACF" w14:textId="77777777" w:rsidR="006F0925" w:rsidRPr="00730E31" w:rsidRDefault="006F0925" w:rsidP="0069077F">
      <w:pPr>
        <w:spacing w:after="0"/>
        <w:ind w:left="180" w:firstLine="360"/>
        <w:rPr>
          <w:rFonts w:cstheme="minorHAnsi"/>
          <w:b/>
          <w:bCs/>
          <w:color w:val="auto"/>
        </w:rPr>
      </w:pPr>
      <w:r w:rsidRPr="00730E31">
        <w:rPr>
          <w:rFonts w:cstheme="minorHAnsi"/>
          <w:b/>
          <w:bCs/>
          <w:color w:val="auto"/>
        </w:rPr>
        <w:t>Dane Zamawiającego:</w:t>
      </w:r>
    </w:p>
    <w:tbl>
      <w:tblPr>
        <w:tblW w:w="14034" w:type="dxa"/>
        <w:tblCellMar>
          <w:left w:w="70" w:type="dxa"/>
          <w:right w:w="70" w:type="dxa"/>
        </w:tblCellMar>
        <w:tblLook w:val="00A0" w:firstRow="1" w:lastRow="0" w:firstColumn="1" w:lastColumn="0" w:noHBand="0" w:noVBand="0"/>
      </w:tblPr>
      <w:tblGrid>
        <w:gridCol w:w="3850"/>
        <w:gridCol w:w="10184"/>
      </w:tblGrid>
      <w:tr w:rsidR="00730E31" w:rsidRPr="00730E31" w14:paraId="0F85BB28" w14:textId="77777777" w:rsidTr="00C30816">
        <w:trPr>
          <w:trHeight w:val="223"/>
        </w:trPr>
        <w:tc>
          <w:tcPr>
            <w:tcW w:w="3850" w:type="dxa"/>
            <w:tcBorders>
              <w:bottom w:val="single" w:sz="4" w:space="0" w:color="auto"/>
              <w:right w:val="single" w:sz="4" w:space="0" w:color="auto"/>
            </w:tcBorders>
            <w:vAlign w:val="center"/>
          </w:tcPr>
          <w:p w14:paraId="79E2B32C" w14:textId="77777777" w:rsidR="007304DE" w:rsidRPr="00730E31" w:rsidRDefault="007304DE" w:rsidP="0069077F">
            <w:pPr>
              <w:spacing w:after="0"/>
              <w:ind w:left="180"/>
              <w:rPr>
                <w:rFonts w:cstheme="minorHAnsi"/>
                <w:b/>
                <w:bCs/>
                <w:color w:val="auto"/>
              </w:rPr>
            </w:pPr>
          </w:p>
        </w:tc>
        <w:tc>
          <w:tcPr>
            <w:tcW w:w="10184"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730E31" w:rsidRDefault="007304DE" w:rsidP="0069077F">
            <w:pPr>
              <w:spacing w:after="0"/>
              <w:ind w:left="180"/>
              <w:jc w:val="center"/>
              <w:rPr>
                <w:rFonts w:cstheme="minorHAnsi"/>
                <w:b/>
                <w:bCs/>
                <w:color w:val="auto"/>
              </w:rPr>
            </w:pPr>
            <w:r w:rsidRPr="00730E31">
              <w:rPr>
                <w:rFonts w:cstheme="minorHAnsi"/>
                <w:b/>
                <w:bCs/>
                <w:color w:val="auto"/>
              </w:rPr>
              <w:t>Dane:</w:t>
            </w:r>
          </w:p>
        </w:tc>
      </w:tr>
      <w:tr w:rsidR="00730E31" w:rsidRPr="00730E31" w14:paraId="7C2E655B" w14:textId="77777777" w:rsidTr="00C30816">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730E31" w:rsidRDefault="007304DE" w:rsidP="0069077F">
            <w:pPr>
              <w:spacing w:after="0"/>
              <w:ind w:left="180"/>
              <w:rPr>
                <w:rFonts w:cstheme="minorHAnsi"/>
                <w:bCs/>
                <w:color w:val="auto"/>
              </w:rPr>
            </w:pPr>
            <w:r w:rsidRPr="00730E31">
              <w:rPr>
                <w:rFonts w:cstheme="minorHAnsi"/>
                <w:bCs/>
                <w:color w:val="auto"/>
              </w:rPr>
              <w:t>Nazwa jednostki:</w:t>
            </w:r>
          </w:p>
        </w:tc>
        <w:tc>
          <w:tcPr>
            <w:tcW w:w="10184"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730E31" w:rsidRDefault="007304DE" w:rsidP="0069077F">
            <w:pPr>
              <w:spacing w:after="0"/>
              <w:ind w:left="180"/>
              <w:rPr>
                <w:rFonts w:cstheme="minorHAnsi"/>
                <w:bCs/>
                <w:color w:val="auto"/>
              </w:rPr>
            </w:pPr>
          </w:p>
        </w:tc>
      </w:tr>
      <w:tr w:rsidR="00730E31" w:rsidRPr="00730E31" w14:paraId="707C0A78"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730E31" w:rsidRDefault="007304DE" w:rsidP="0069077F">
            <w:pPr>
              <w:spacing w:after="0"/>
              <w:ind w:left="180"/>
              <w:rPr>
                <w:rFonts w:cstheme="minorHAnsi"/>
                <w:bCs/>
                <w:color w:val="auto"/>
              </w:rPr>
            </w:pPr>
            <w:r w:rsidRPr="00730E31">
              <w:rPr>
                <w:rFonts w:cstheme="minorHAnsi"/>
                <w:bCs/>
                <w:color w:val="auto"/>
              </w:rPr>
              <w:t>Adres:</w:t>
            </w:r>
          </w:p>
        </w:tc>
        <w:tc>
          <w:tcPr>
            <w:tcW w:w="10184"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730E31" w:rsidRDefault="007304DE" w:rsidP="0069077F">
            <w:pPr>
              <w:spacing w:after="0"/>
              <w:ind w:left="180"/>
              <w:rPr>
                <w:rFonts w:cstheme="minorHAnsi"/>
                <w:bCs/>
                <w:color w:val="auto"/>
              </w:rPr>
            </w:pPr>
          </w:p>
        </w:tc>
      </w:tr>
      <w:tr w:rsidR="00730E31" w:rsidRPr="00730E31" w14:paraId="31ED0D6D" w14:textId="77777777" w:rsidTr="00C30816">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730E31" w:rsidRDefault="007304DE" w:rsidP="0069077F">
            <w:pPr>
              <w:spacing w:after="0"/>
              <w:ind w:left="180"/>
              <w:rPr>
                <w:rFonts w:cstheme="minorHAnsi"/>
                <w:bCs/>
                <w:color w:val="auto"/>
              </w:rPr>
            </w:pPr>
            <w:r w:rsidRPr="00730E31">
              <w:rPr>
                <w:rFonts w:cstheme="minorHAnsi"/>
                <w:bCs/>
                <w:color w:val="auto"/>
              </w:rPr>
              <w:t>Główny adres e-mail Zamawiającego*:</w:t>
            </w:r>
          </w:p>
        </w:tc>
        <w:tc>
          <w:tcPr>
            <w:tcW w:w="10184"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730E31" w:rsidRDefault="007304DE" w:rsidP="0069077F">
            <w:pPr>
              <w:spacing w:after="0"/>
              <w:ind w:left="180"/>
              <w:rPr>
                <w:rFonts w:cstheme="minorHAnsi"/>
                <w:bCs/>
                <w:color w:val="auto"/>
              </w:rPr>
            </w:pPr>
          </w:p>
        </w:tc>
      </w:tr>
      <w:tr w:rsidR="00730E31" w:rsidRPr="00730E31" w14:paraId="63E7E0B0" w14:textId="77777777" w:rsidTr="00C30816">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730E31" w:rsidRDefault="007304DE" w:rsidP="0069077F">
            <w:pPr>
              <w:spacing w:after="0"/>
              <w:ind w:left="180"/>
              <w:rPr>
                <w:rFonts w:cstheme="minorHAnsi"/>
                <w:bCs/>
                <w:color w:val="auto"/>
              </w:rPr>
            </w:pPr>
            <w:r w:rsidRPr="00730E31">
              <w:rPr>
                <w:rFonts w:cstheme="minorHAnsi"/>
                <w:bCs/>
                <w:color w:val="auto"/>
              </w:rPr>
              <w:t>Akceptacja dostarczania informacji dotyczących pakietu Oprogramowania Aplikacyjnego na w/w adres e-mail (TAK/NIE):</w:t>
            </w:r>
          </w:p>
        </w:tc>
        <w:tc>
          <w:tcPr>
            <w:tcW w:w="10184"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730E31" w:rsidRDefault="007304DE" w:rsidP="0069077F">
            <w:pPr>
              <w:spacing w:after="0"/>
              <w:ind w:left="180"/>
              <w:jc w:val="center"/>
              <w:rPr>
                <w:rFonts w:cstheme="minorHAnsi"/>
                <w:bCs/>
                <w:color w:val="auto"/>
              </w:rPr>
            </w:pPr>
          </w:p>
        </w:tc>
      </w:tr>
      <w:tr w:rsidR="00730E31" w:rsidRPr="00730E31" w14:paraId="1C6C3FEB"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730E31" w:rsidRDefault="007304DE" w:rsidP="0069077F">
            <w:pPr>
              <w:spacing w:after="0"/>
              <w:ind w:left="180"/>
              <w:rPr>
                <w:rFonts w:cstheme="minorHAnsi"/>
                <w:bCs/>
                <w:color w:val="auto"/>
              </w:rPr>
            </w:pPr>
            <w:r w:rsidRPr="00730E31">
              <w:rPr>
                <w:rFonts w:cstheme="minorHAnsi"/>
                <w:bCs/>
                <w:color w:val="auto"/>
              </w:rPr>
              <w:t>Nr telefonu:</w:t>
            </w:r>
          </w:p>
        </w:tc>
        <w:tc>
          <w:tcPr>
            <w:tcW w:w="10184"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730E31" w:rsidRDefault="007304DE" w:rsidP="0069077F">
            <w:pPr>
              <w:spacing w:after="0"/>
              <w:ind w:left="180"/>
              <w:rPr>
                <w:rFonts w:cstheme="minorHAnsi"/>
                <w:bCs/>
                <w:color w:val="auto"/>
              </w:rPr>
            </w:pPr>
          </w:p>
        </w:tc>
      </w:tr>
      <w:tr w:rsidR="00730E31" w:rsidRPr="00730E31" w14:paraId="5E1D3ADD"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730E31" w:rsidRDefault="007304DE" w:rsidP="0069077F">
            <w:pPr>
              <w:spacing w:after="0"/>
              <w:ind w:left="180"/>
              <w:rPr>
                <w:rFonts w:cstheme="minorHAnsi"/>
                <w:bCs/>
                <w:color w:val="auto"/>
              </w:rPr>
            </w:pPr>
            <w:r w:rsidRPr="00730E31">
              <w:rPr>
                <w:rFonts w:cstheme="minorHAnsi"/>
                <w:bCs/>
                <w:color w:val="auto"/>
              </w:rPr>
              <w:t>Nr faksu:</w:t>
            </w:r>
          </w:p>
        </w:tc>
        <w:tc>
          <w:tcPr>
            <w:tcW w:w="10184"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730E31" w:rsidRDefault="007304DE" w:rsidP="0069077F">
            <w:pPr>
              <w:spacing w:after="0"/>
              <w:ind w:left="180"/>
              <w:rPr>
                <w:rFonts w:cstheme="minorHAnsi"/>
                <w:bCs/>
                <w:color w:val="auto"/>
              </w:rPr>
            </w:pPr>
          </w:p>
        </w:tc>
      </w:tr>
      <w:tr w:rsidR="00730E31" w:rsidRPr="00730E31" w14:paraId="700F11F2"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730E31" w:rsidRDefault="007304DE" w:rsidP="0069077F">
            <w:pPr>
              <w:spacing w:after="0"/>
              <w:ind w:left="180"/>
              <w:rPr>
                <w:rFonts w:cstheme="minorHAnsi"/>
                <w:bCs/>
                <w:color w:val="auto"/>
              </w:rPr>
            </w:pPr>
            <w:r w:rsidRPr="00730E31">
              <w:rPr>
                <w:rFonts w:cstheme="minorHAnsi"/>
                <w:bCs/>
                <w:color w:val="auto"/>
              </w:rPr>
              <w:t>NIP</w:t>
            </w:r>
          </w:p>
        </w:tc>
        <w:tc>
          <w:tcPr>
            <w:tcW w:w="10184"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730E31" w:rsidRDefault="007304DE" w:rsidP="0069077F">
            <w:pPr>
              <w:spacing w:after="0"/>
              <w:ind w:left="180"/>
              <w:rPr>
                <w:rFonts w:cstheme="minorHAnsi"/>
                <w:bCs/>
                <w:color w:val="auto"/>
              </w:rPr>
            </w:pPr>
          </w:p>
        </w:tc>
      </w:tr>
      <w:tr w:rsidR="00730E31" w:rsidRPr="00730E31" w14:paraId="5452E83D"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730E31" w:rsidRDefault="007304DE" w:rsidP="0069077F">
            <w:pPr>
              <w:spacing w:after="0"/>
              <w:ind w:left="180"/>
              <w:rPr>
                <w:rFonts w:cstheme="minorHAnsi"/>
                <w:bCs/>
                <w:color w:val="auto"/>
              </w:rPr>
            </w:pPr>
            <w:r w:rsidRPr="00730E31">
              <w:rPr>
                <w:rFonts w:cstheme="minorHAnsi"/>
                <w:bCs/>
                <w:color w:val="auto"/>
              </w:rPr>
              <w:t>REGON</w:t>
            </w:r>
          </w:p>
        </w:tc>
        <w:tc>
          <w:tcPr>
            <w:tcW w:w="10184"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730E31" w:rsidRDefault="007304DE" w:rsidP="0069077F">
            <w:pPr>
              <w:spacing w:after="0"/>
              <w:ind w:left="180"/>
              <w:rPr>
                <w:rFonts w:cstheme="minorHAnsi"/>
                <w:bCs/>
                <w:color w:val="auto"/>
              </w:rPr>
            </w:pPr>
          </w:p>
        </w:tc>
      </w:tr>
      <w:tr w:rsidR="00730E31" w:rsidRPr="00730E31" w14:paraId="1F0B021A"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730E31" w:rsidRDefault="007304DE" w:rsidP="0069077F">
            <w:pPr>
              <w:spacing w:after="0"/>
              <w:ind w:left="180"/>
              <w:rPr>
                <w:rFonts w:cstheme="minorHAnsi"/>
                <w:bCs/>
                <w:color w:val="auto"/>
              </w:rPr>
            </w:pPr>
            <w:r w:rsidRPr="00730E31">
              <w:rPr>
                <w:rFonts w:cstheme="minorHAnsi"/>
                <w:bCs/>
                <w:color w:val="auto"/>
              </w:rPr>
              <w:t>Wpis do KRS prowadzonego przez:</w:t>
            </w:r>
          </w:p>
        </w:tc>
        <w:tc>
          <w:tcPr>
            <w:tcW w:w="10184"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730E31" w:rsidRDefault="007304DE" w:rsidP="0069077F">
            <w:pPr>
              <w:spacing w:after="0"/>
              <w:ind w:left="180"/>
              <w:rPr>
                <w:rFonts w:cstheme="minorHAnsi"/>
                <w:bCs/>
                <w:color w:val="auto"/>
              </w:rPr>
            </w:pPr>
          </w:p>
        </w:tc>
      </w:tr>
      <w:tr w:rsidR="00730E31" w:rsidRPr="00730E31" w14:paraId="26BFED41"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730E31" w:rsidRDefault="007304DE" w:rsidP="0069077F">
            <w:pPr>
              <w:spacing w:after="0"/>
              <w:ind w:left="180"/>
              <w:rPr>
                <w:rFonts w:cstheme="minorHAnsi"/>
                <w:bCs/>
                <w:color w:val="auto"/>
              </w:rPr>
            </w:pPr>
            <w:r w:rsidRPr="00730E31">
              <w:rPr>
                <w:rFonts w:cstheme="minorHAnsi"/>
                <w:bCs/>
                <w:color w:val="auto"/>
              </w:rPr>
              <w:t>KRS</w:t>
            </w:r>
          </w:p>
        </w:tc>
        <w:tc>
          <w:tcPr>
            <w:tcW w:w="10184"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730E31" w:rsidRDefault="007304DE" w:rsidP="0069077F">
            <w:pPr>
              <w:spacing w:after="0"/>
              <w:ind w:left="180"/>
              <w:rPr>
                <w:rFonts w:cstheme="minorHAnsi"/>
                <w:bCs/>
                <w:color w:val="auto"/>
              </w:rPr>
            </w:pPr>
          </w:p>
        </w:tc>
      </w:tr>
      <w:tr w:rsidR="007304DE" w:rsidRPr="00730E31" w14:paraId="5B04F09C" w14:textId="77777777" w:rsidTr="00C30816">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730E31" w:rsidRDefault="007304DE" w:rsidP="0069077F">
            <w:pPr>
              <w:spacing w:after="0"/>
              <w:ind w:left="180"/>
              <w:rPr>
                <w:rFonts w:cstheme="minorHAnsi"/>
                <w:bCs/>
                <w:color w:val="auto"/>
              </w:rPr>
            </w:pPr>
            <w:r w:rsidRPr="00730E31">
              <w:rPr>
                <w:rFonts w:cstheme="minorHAnsi"/>
                <w:bCs/>
                <w:color w:val="auto"/>
              </w:rPr>
              <w:t>Adres WWW:</w:t>
            </w:r>
          </w:p>
        </w:tc>
        <w:tc>
          <w:tcPr>
            <w:tcW w:w="10184"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730E31" w:rsidRDefault="007304DE" w:rsidP="0069077F">
            <w:pPr>
              <w:spacing w:after="0"/>
              <w:ind w:left="180"/>
              <w:rPr>
                <w:rFonts w:cstheme="minorHAnsi"/>
                <w:bCs/>
                <w:color w:val="auto"/>
              </w:rPr>
            </w:pPr>
          </w:p>
        </w:tc>
      </w:tr>
    </w:tbl>
    <w:p w14:paraId="4E2B73C6" w14:textId="77777777" w:rsidR="006F0925" w:rsidRPr="00730E31" w:rsidRDefault="006F0925" w:rsidP="0069077F">
      <w:pPr>
        <w:spacing w:after="0"/>
        <w:ind w:left="180" w:firstLine="360"/>
        <w:rPr>
          <w:rFonts w:cstheme="minorHAnsi"/>
          <w:color w:val="auto"/>
        </w:rPr>
      </w:pPr>
    </w:p>
    <w:p w14:paraId="74054F17" w14:textId="77777777" w:rsidR="006F0925" w:rsidRPr="00730E31" w:rsidRDefault="006F0925" w:rsidP="0069077F">
      <w:pPr>
        <w:spacing w:after="0"/>
        <w:ind w:left="180"/>
        <w:rPr>
          <w:rFonts w:cstheme="minorHAnsi"/>
          <w:bCs/>
          <w:color w:val="auto"/>
        </w:rPr>
      </w:pPr>
      <w:r w:rsidRPr="00730E31">
        <w:rPr>
          <w:rFonts w:cstheme="minorHAnsi"/>
          <w:b/>
          <w:bCs/>
          <w:color w:val="auto"/>
        </w:rPr>
        <w:br w:type="page"/>
      </w:r>
    </w:p>
    <w:p w14:paraId="0AB80F3C" w14:textId="18018A82" w:rsidR="006F0925" w:rsidRPr="00730E31" w:rsidRDefault="006F0925" w:rsidP="0069077F">
      <w:pPr>
        <w:spacing w:after="0"/>
        <w:ind w:left="180"/>
        <w:rPr>
          <w:rFonts w:cstheme="minorHAnsi"/>
          <w:b/>
          <w:bCs/>
          <w:color w:val="auto"/>
        </w:rPr>
      </w:pPr>
      <w:r w:rsidRPr="00730E31">
        <w:rPr>
          <w:rFonts w:cstheme="minorHAnsi"/>
          <w:b/>
          <w:bCs/>
          <w:color w:val="auto"/>
        </w:rPr>
        <w:t>Osoby upoważnione do administrowania użytkownikami CHD ze Strony Zamawiającego</w:t>
      </w:r>
      <w:r w:rsidR="004A659E" w:rsidRPr="00730E31">
        <w:rPr>
          <w:rFonts w:cstheme="minorHAnsi"/>
          <w:b/>
          <w:bCs/>
          <w:color w:val="auto"/>
        </w:rPr>
        <w:t>:</w:t>
      </w:r>
    </w:p>
    <w:p w14:paraId="111D3B7B" w14:textId="77777777" w:rsidR="00AC6DB5" w:rsidRPr="00730E31" w:rsidRDefault="00AC6DB5" w:rsidP="0069077F">
      <w:pPr>
        <w:spacing w:after="0"/>
        <w:ind w:left="180"/>
        <w:rPr>
          <w:rFonts w:cstheme="minorHAnsi"/>
          <w:b/>
          <w:bCs/>
          <w:color w:val="auto"/>
        </w:rPr>
      </w:pPr>
    </w:p>
    <w:p w14:paraId="522D173C" w14:textId="77777777" w:rsidR="006F0925" w:rsidRPr="00730E31" w:rsidRDefault="006F0925" w:rsidP="0069077F">
      <w:pPr>
        <w:spacing w:after="0"/>
        <w:ind w:left="180"/>
        <w:rPr>
          <w:rFonts w:cstheme="minorHAnsi"/>
          <w:bCs/>
          <w:noProof/>
          <w:vanish/>
          <w:color w:val="auto"/>
        </w:rPr>
      </w:pPr>
    </w:p>
    <w:tbl>
      <w:tblPr>
        <w:tblW w:w="1318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68"/>
        <w:gridCol w:w="1276"/>
        <w:gridCol w:w="1522"/>
        <w:gridCol w:w="1888"/>
        <w:gridCol w:w="1823"/>
        <w:gridCol w:w="2288"/>
        <w:gridCol w:w="1276"/>
        <w:gridCol w:w="1842"/>
      </w:tblGrid>
      <w:tr w:rsidR="00730E31" w:rsidRPr="00730E31" w14:paraId="593F1E7A" w14:textId="77777777" w:rsidTr="00860984">
        <w:trPr>
          <w:jc w:val="center"/>
        </w:trPr>
        <w:tc>
          <w:tcPr>
            <w:tcW w:w="1268" w:type="dxa"/>
          </w:tcPr>
          <w:p w14:paraId="26E1399B" w14:textId="77777777" w:rsidR="004A659E" w:rsidRPr="00730E31" w:rsidRDefault="004A659E" w:rsidP="0069077F">
            <w:pPr>
              <w:spacing w:after="0"/>
              <w:rPr>
                <w:rFonts w:cstheme="minorHAnsi"/>
                <w:b/>
                <w:bCs/>
                <w:noProof/>
                <w:color w:val="auto"/>
              </w:rPr>
            </w:pPr>
            <w:r w:rsidRPr="00730E31">
              <w:rPr>
                <w:rFonts w:cstheme="minorHAnsi"/>
                <w:b/>
                <w:bCs/>
                <w:noProof/>
                <w:color w:val="auto"/>
              </w:rPr>
              <w:t>TYTUL</w:t>
            </w:r>
          </w:p>
        </w:tc>
        <w:tc>
          <w:tcPr>
            <w:tcW w:w="1276" w:type="dxa"/>
          </w:tcPr>
          <w:p w14:paraId="296BBCDC" w14:textId="77777777" w:rsidR="004A659E" w:rsidRPr="00730E31" w:rsidRDefault="004A659E" w:rsidP="0069077F">
            <w:pPr>
              <w:spacing w:after="0"/>
              <w:rPr>
                <w:rFonts w:cstheme="minorHAnsi"/>
                <w:b/>
                <w:bCs/>
                <w:noProof/>
                <w:color w:val="auto"/>
              </w:rPr>
            </w:pPr>
            <w:r w:rsidRPr="00730E31">
              <w:rPr>
                <w:rFonts w:cstheme="minorHAnsi"/>
                <w:b/>
                <w:bCs/>
                <w:noProof/>
                <w:color w:val="auto"/>
              </w:rPr>
              <w:t>IMIONA</w:t>
            </w:r>
          </w:p>
        </w:tc>
        <w:tc>
          <w:tcPr>
            <w:tcW w:w="1522" w:type="dxa"/>
          </w:tcPr>
          <w:p w14:paraId="25391DB0" w14:textId="77777777" w:rsidR="004A659E" w:rsidRPr="00730E31" w:rsidRDefault="004A659E" w:rsidP="0069077F">
            <w:pPr>
              <w:spacing w:after="0"/>
              <w:rPr>
                <w:rFonts w:cstheme="minorHAnsi"/>
                <w:b/>
                <w:bCs/>
                <w:noProof/>
                <w:color w:val="auto"/>
              </w:rPr>
            </w:pPr>
            <w:r w:rsidRPr="00730E31">
              <w:rPr>
                <w:rFonts w:cstheme="minorHAnsi"/>
                <w:b/>
                <w:bCs/>
                <w:noProof/>
                <w:color w:val="auto"/>
              </w:rPr>
              <w:t>NAZWISKO</w:t>
            </w:r>
          </w:p>
        </w:tc>
        <w:tc>
          <w:tcPr>
            <w:tcW w:w="1888" w:type="dxa"/>
          </w:tcPr>
          <w:p w14:paraId="1B34B3A5" w14:textId="77777777" w:rsidR="004A659E" w:rsidRPr="00730E31" w:rsidRDefault="004A659E" w:rsidP="0069077F">
            <w:pPr>
              <w:spacing w:after="0"/>
              <w:rPr>
                <w:rFonts w:cstheme="minorHAnsi"/>
                <w:b/>
                <w:bCs/>
                <w:noProof/>
                <w:color w:val="auto"/>
              </w:rPr>
            </w:pPr>
            <w:r w:rsidRPr="00730E31">
              <w:rPr>
                <w:rFonts w:cstheme="minorHAnsi"/>
                <w:b/>
                <w:bCs/>
                <w:noProof/>
                <w:color w:val="auto"/>
              </w:rPr>
              <w:t>STANOWISKO</w:t>
            </w:r>
          </w:p>
        </w:tc>
        <w:tc>
          <w:tcPr>
            <w:tcW w:w="1823" w:type="dxa"/>
          </w:tcPr>
          <w:p w14:paraId="4FDC7817" w14:textId="77777777" w:rsidR="004A659E" w:rsidRPr="00730E31" w:rsidRDefault="004A659E" w:rsidP="0069077F">
            <w:pPr>
              <w:spacing w:after="0"/>
              <w:rPr>
                <w:rFonts w:cstheme="minorHAnsi"/>
                <w:b/>
                <w:bCs/>
                <w:noProof/>
                <w:color w:val="auto"/>
              </w:rPr>
            </w:pPr>
            <w:r w:rsidRPr="00730E31">
              <w:rPr>
                <w:rFonts w:cstheme="minorHAnsi"/>
                <w:b/>
                <w:bCs/>
                <w:noProof/>
                <w:color w:val="auto"/>
              </w:rPr>
              <w:t>TELEFON KOM.</w:t>
            </w:r>
          </w:p>
        </w:tc>
        <w:tc>
          <w:tcPr>
            <w:tcW w:w="2288" w:type="dxa"/>
          </w:tcPr>
          <w:p w14:paraId="57F7D834" w14:textId="77777777" w:rsidR="004A659E" w:rsidRPr="00730E31" w:rsidRDefault="004A659E" w:rsidP="0069077F">
            <w:pPr>
              <w:spacing w:after="0"/>
              <w:rPr>
                <w:rFonts w:cstheme="minorHAnsi"/>
                <w:b/>
                <w:bCs/>
                <w:noProof/>
                <w:color w:val="auto"/>
              </w:rPr>
            </w:pPr>
            <w:r w:rsidRPr="00730E31">
              <w:rPr>
                <w:rFonts w:cstheme="minorHAnsi"/>
                <w:b/>
                <w:bCs/>
                <w:noProof/>
                <w:color w:val="auto"/>
              </w:rPr>
              <w:t>E_MAIL</w:t>
            </w:r>
          </w:p>
        </w:tc>
        <w:tc>
          <w:tcPr>
            <w:tcW w:w="1276" w:type="dxa"/>
            <w:tcBorders>
              <w:bottom w:val="single" w:sz="6" w:space="0" w:color="000000"/>
            </w:tcBorders>
          </w:tcPr>
          <w:p w14:paraId="3A3B73A0" w14:textId="77777777" w:rsidR="004A659E" w:rsidRPr="00730E31" w:rsidRDefault="004A659E" w:rsidP="0069077F">
            <w:pPr>
              <w:spacing w:after="0"/>
              <w:rPr>
                <w:rFonts w:cstheme="minorHAnsi"/>
                <w:b/>
                <w:bCs/>
                <w:noProof/>
                <w:color w:val="auto"/>
              </w:rPr>
            </w:pPr>
            <w:r w:rsidRPr="00730E31">
              <w:rPr>
                <w:rFonts w:cstheme="minorHAnsi"/>
                <w:b/>
                <w:bCs/>
                <w:noProof/>
                <w:color w:val="auto"/>
              </w:rPr>
              <w:t>ADM_CHD</w:t>
            </w:r>
          </w:p>
        </w:tc>
        <w:tc>
          <w:tcPr>
            <w:tcW w:w="1842" w:type="dxa"/>
          </w:tcPr>
          <w:p w14:paraId="15CFA023" w14:textId="77777777" w:rsidR="004A659E" w:rsidRPr="00730E31" w:rsidRDefault="004A659E" w:rsidP="0069077F">
            <w:pPr>
              <w:spacing w:after="0"/>
              <w:rPr>
                <w:rFonts w:cstheme="minorHAnsi"/>
                <w:b/>
                <w:bCs/>
                <w:noProof/>
                <w:color w:val="auto"/>
              </w:rPr>
            </w:pPr>
            <w:r w:rsidRPr="00730E31">
              <w:rPr>
                <w:rFonts w:cstheme="minorHAnsi"/>
                <w:b/>
                <w:bCs/>
                <w:noProof/>
                <w:color w:val="auto"/>
              </w:rPr>
              <w:t>KOD_OSOBY</w:t>
            </w:r>
          </w:p>
        </w:tc>
      </w:tr>
      <w:tr w:rsidR="00730E31" w:rsidRPr="00730E31" w14:paraId="163A1EFF" w14:textId="77777777" w:rsidTr="00860984">
        <w:trPr>
          <w:jc w:val="center"/>
        </w:trPr>
        <w:tc>
          <w:tcPr>
            <w:tcW w:w="1268" w:type="dxa"/>
          </w:tcPr>
          <w:p w14:paraId="02EDCB7F" w14:textId="77777777" w:rsidR="004A659E" w:rsidRPr="00730E31" w:rsidRDefault="004A659E" w:rsidP="0069077F">
            <w:pPr>
              <w:spacing w:after="0"/>
              <w:rPr>
                <w:rFonts w:cstheme="minorHAnsi"/>
                <w:color w:val="auto"/>
              </w:rPr>
            </w:pPr>
          </w:p>
        </w:tc>
        <w:tc>
          <w:tcPr>
            <w:tcW w:w="1276" w:type="dxa"/>
          </w:tcPr>
          <w:p w14:paraId="77A48819" w14:textId="77777777" w:rsidR="004A659E" w:rsidRPr="00730E31" w:rsidRDefault="004A659E" w:rsidP="0069077F">
            <w:pPr>
              <w:spacing w:after="0"/>
              <w:rPr>
                <w:rFonts w:cstheme="minorHAnsi"/>
                <w:color w:val="auto"/>
              </w:rPr>
            </w:pPr>
          </w:p>
        </w:tc>
        <w:tc>
          <w:tcPr>
            <w:tcW w:w="1522" w:type="dxa"/>
          </w:tcPr>
          <w:p w14:paraId="7E06136D" w14:textId="77777777" w:rsidR="004A659E" w:rsidRPr="00730E31" w:rsidRDefault="004A659E" w:rsidP="0069077F">
            <w:pPr>
              <w:spacing w:after="0"/>
              <w:rPr>
                <w:rFonts w:cstheme="minorHAnsi"/>
                <w:color w:val="auto"/>
              </w:rPr>
            </w:pPr>
          </w:p>
        </w:tc>
        <w:tc>
          <w:tcPr>
            <w:tcW w:w="1888" w:type="dxa"/>
          </w:tcPr>
          <w:p w14:paraId="4A24468A" w14:textId="77777777" w:rsidR="004A659E" w:rsidRPr="00730E31" w:rsidRDefault="004A659E" w:rsidP="0069077F">
            <w:pPr>
              <w:spacing w:after="0"/>
              <w:rPr>
                <w:rFonts w:cstheme="minorHAnsi"/>
                <w:color w:val="auto"/>
              </w:rPr>
            </w:pPr>
          </w:p>
        </w:tc>
        <w:tc>
          <w:tcPr>
            <w:tcW w:w="1823" w:type="dxa"/>
          </w:tcPr>
          <w:p w14:paraId="6CB30568" w14:textId="77777777" w:rsidR="004A659E" w:rsidRPr="00730E31" w:rsidRDefault="004A659E" w:rsidP="0069077F">
            <w:pPr>
              <w:spacing w:after="0"/>
              <w:rPr>
                <w:rFonts w:cstheme="minorHAnsi"/>
                <w:color w:val="auto"/>
              </w:rPr>
            </w:pPr>
          </w:p>
        </w:tc>
        <w:tc>
          <w:tcPr>
            <w:tcW w:w="2288" w:type="dxa"/>
          </w:tcPr>
          <w:p w14:paraId="2AE3487D" w14:textId="77777777" w:rsidR="004A659E" w:rsidRPr="00730E31" w:rsidRDefault="004A659E" w:rsidP="0069077F">
            <w:pPr>
              <w:spacing w:after="0"/>
              <w:rPr>
                <w:rFonts w:cstheme="minorHAnsi"/>
                <w:color w:val="auto"/>
              </w:rPr>
            </w:pPr>
          </w:p>
        </w:tc>
        <w:tc>
          <w:tcPr>
            <w:tcW w:w="1276" w:type="dxa"/>
          </w:tcPr>
          <w:p w14:paraId="557A1B3B" w14:textId="77777777" w:rsidR="004A659E" w:rsidRPr="00730E31" w:rsidRDefault="004A659E" w:rsidP="0069077F">
            <w:pPr>
              <w:spacing w:after="0"/>
              <w:rPr>
                <w:rFonts w:cstheme="minorHAnsi"/>
                <w:color w:val="auto"/>
              </w:rPr>
            </w:pPr>
          </w:p>
        </w:tc>
        <w:tc>
          <w:tcPr>
            <w:tcW w:w="1842" w:type="dxa"/>
          </w:tcPr>
          <w:p w14:paraId="48739C25" w14:textId="77777777" w:rsidR="004A659E" w:rsidRPr="00730E31" w:rsidRDefault="004A659E" w:rsidP="0069077F">
            <w:pPr>
              <w:spacing w:after="0"/>
              <w:rPr>
                <w:rFonts w:cstheme="minorHAnsi"/>
                <w:color w:val="auto"/>
              </w:rPr>
            </w:pPr>
          </w:p>
        </w:tc>
      </w:tr>
      <w:tr w:rsidR="004A659E" w:rsidRPr="00730E31" w14:paraId="5FF410CE" w14:textId="77777777" w:rsidTr="00860984">
        <w:trPr>
          <w:jc w:val="center"/>
        </w:trPr>
        <w:tc>
          <w:tcPr>
            <w:tcW w:w="1268" w:type="dxa"/>
          </w:tcPr>
          <w:p w14:paraId="4EC3D129" w14:textId="77777777" w:rsidR="004A659E" w:rsidRPr="00730E31" w:rsidRDefault="004A659E" w:rsidP="0069077F">
            <w:pPr>
              <w:spacing w:after="0"/>
              <w:rPr>
                <w:rFonts w:cstheme="minorHAnsi"/>
                <w:noProof/>
                <w:color w:val="auto"/>
              </w:rPr>
            </w:pPr>
          </w:p>
        </w:tc>
        <w:tc>
          <w:tcPr>
            <w:tcW w:w="1276" w:type="dxa"/>
          </w:tcPr>
          <w:p w14:paraId="493BF865" w14:textId="77777777" w:rsidR="004A659E" w:rsidRPr="00730E31" w:rsidRDefault="004A659E" w:rsidP="0069077F">
            <w:pPr>
              <w:spacing w:after="0"/>
              <w:rPr>
                <w:rFonts w:cstheme="minorHAnsi"/>
                <w:noProof/>
                <w:color w:val="auto"/>
              </w:rPr>
            </w:pPr>
          </w:p>
        </w:tc>
        <w:tc>
          <w:tcPr>
            <w:tcW w:w="1522" w:type="dxa"/>
          </w:tcPr>
          <w:p w14:paraId="1CB5271D" w14:textId="77777777" w:rsidR="004A659E" w:rsidRPr="00730E31" w:rsidRDefault="004A659E" w:rsidP="0069077F">
            <w:pPr>
              <w:spacing w:after="0"/>
              <w:rPr>
                <w:rFonts w:cstheme="minorHAnsi"/>
                <w:noProof/>
                <w:color w:val="auto"/>
              </w:rPr>
            </w:pPr>
          </w:p>
        </w:tc>
        <w:tc>
          <w:tcPr>
            <w:tcW w:w="1888" w:type="dxa"/>
          </w:tcPr>
          <w:p w14:paraId="6CAA5701" w14:textId="77777777" w:rsidR="004A659E" w:rsidRPr="00730E31" w:rsidRDefault="004A659E" w:rsidP="0069077F">
            <w:pPr>
              <w:spacing w:after="0"/>
              <w:rPr>
                <w:rFonts w:cstheme="minorHAnsi"/>
                <w:noProof/>
                <w:color w:val="auto"/>
              </w:rPr>
            </w:pPr>
          </w:p>
        </w:tc>
        <w:tc>
          <w:tcPr>
            <w:tcW w:w="1823" w:type="dxa"/>
          </w:tcPr>
          <w:p w14:paraId="5DD8A88A" w14:textId="77777777" w:rsidR="004A659E" w:rsidRPr="00730E31" w:rsidRDefault="004A659E" w:rsidP="0069077F">
            <w:pPr>
              <w:spacing w:after="0"/>
              <w:rPr>
                <w:rFonts w:cstheme="minorHAnsi"/>
                <w:color w:val="auto"/>
              </w:rPr>
            </w:pPr>
          </w:p>
        </w:tc>
        <w:tc>
          <w:tcPr>
            <w:tcW w:w="2288" w:type="dxa"/>
          </w:tcPr>
          <w:p w14:paraId="5BC6949E" w14:textId="77777777" w:rsidR="004A659E" w:rsidRPr="00730E31" w:rsidRDefault="004A659E" w:rsidP="0069077F">
            <w:pPr>
              <w:spacing w:after="0"/>
              <w:rPr>
                <w:rFonts w:cstheme="minorHAnsi"/>
                <w:color w:val="auto"/>
              </w:rPr>
            </w:pPr>
          </w:p>
        </w:tc>
        <w:tc>
          <w:tcPr>
            <w:tcW w:w="1276" w:type="dxa"/>
          </w:tcPr>
          <w:p w14:paraId="79DB1198" w14:textId="77777777" w:rsidR="004A659E" w:rsidRPr="00730E31" w:rsidRDefault="004A659E" w:rsidP="0069077F">
            <w:pPr>
              <w:spacing w:after="0"/>
              <w:rPr>
                <w:rFonts w:cstheme="minorHAnsi"/>
                <w:color w:val="auto"/>
              </w:rPr>
            </w:pPr>
          </w:p>
        </w:tc>
        <w:tc>
          <w:tcPr>
            <w:tcW w:w="1842" w:type="dxa"/>
          </w:tcPr>
          <w:p w14:paraId="643F001C" w14:textId="77777777" w:rsidR="004A659E" w:rsidRPr="00730E31" w:rsidRDefault="004A659E" w:rsidP="0069077F">
            <w:pPr>
              <w:spacing w:after="0"/>
              <w:rPr>
                <w:rFonts w:cstheme="minorHAnsi"/>
                <w:noProof/>
                <w:color w:val="auto"/>
              </w:rPr>
            </w:pPr>
          </w:p>
        </w:tc>
      </w:tr>
    </w:tbl>
    <w:p w14:paraId="17054E85" w14:textId="77777777" w:rsidR="00AC6DB5" w:rsidRPr="00730E31" w:rsidRDefault="00AC6DB5" w:rsidP="0069077F">
      <w:pPr>
        <w:spacing w:after="0"/>
        <w:ind w:left="180"/>
        <w:rPr>
          <w:rFonts w:cstheme="minorHAnsi"/>
          <w:bCs/>
          <w:color w:val="auto"/>
          <w:u w:val="single"/>
        </w:rPr>
      </w:pPr>
    </w:p>
    <w:p w14:paraId="3135987C" w14:textId="04E9C3B3" w:rsidR="006F0925" w:rsidRPr="00730E31" w:rsidRDefault="006F0925" w:rsidP="0069077F">
      <w:pPr>
        <w:spacing w:after="0"/>
        <w:ind w:left="180"/>
        <w:rPr>
          <w:rFonts w:cstheme="minorHAnsi"/>
          <w:bCs/>
          <w:color w:val="auto"/>
          <w:u w:val="single"/>
        </w:rPr>
      </w:pPr>
      <w:r w:rsidRPr="00730E31">
        <w:rPr>
          <w:rFonts w:cstheme="minorHAnsi"/>
          <w:bCs/>
          <w:color w:val="auto"/>
          <w:u w:val="single"/>
        </w:rPr>
        <w:t>Legenda:</w:t>
      </w:r>
    </w:p>
    <w:p w14:paraId="7027AB3B" w14:textId="77777777" w:rsidR="006F0925" w:rsidRPr="00730E31" w:rsidRDefault="006F0925" w:rsidP="0069077F">
      <w:pPr>
        <w:spacing w:after="0"/>
        <w:ind w:left="180"/>
        <w:rPr>
          <w:rFonts w:cstheme="minorHAnsi"/>
          <w:bCs/>
          <w:color w:val="auto"/>
        </w:rPr>
      </w:pPr>
      <w:r w:rsidRPr="00730E31">
        <w:rPr>
          <w:rFonts w:cstheme="minorHAnsi"/>
          <w:bCs/>
          <w:color w:val="auto"/>
        </w:rPr>
        <w:t>e-mail -indywidualny służbowy adres pracownika,</w:t>
      </w:r>
    </w:p>
    <w:p w14:paraId="197D29C4" w14:textId="77777777" w:rsidR="006F0925" w:rsidRPr="00730E31" w:rsidRDefault="006F0925" w:rsidP="0069077F">
      <w:pPr>
        <w:spacing w:after="0"/>
        <w:ind w:left="180"/>
        <w:jc w:val="both"/>
        <w:rPr>
          <w:rFonts w:cstheme="minorHAnsi"/>
          <w:bCs/>
          <w:color w:val="auto"/>
        </w:rPr>
      </w:pPr>
      <w:r w:rsidRPr="00730E31">
        <w:rPr>
          <w:rFonts w:cstheme="minorHAnsi"/>
          <w:bCs/>
          <w:color w:val="auto"/>
        </w:rPr>
        <w:t>Adm_CHD-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730E31" w:rsidRDefault="006F0925" w:rsidP="0069077F">
      <w:pPr>
        <w:spacing w:after="0"/>
        <w:ind w:left="180"/>
        <w:jc w:val="both"/>
        <w:rPr>
          <w:rFonts w:cstheme="minorHAnsi"/>
          <w:bCs/>
          <w:color w:val="auto"/>
        </w:rPr>
      </w:pPr>
      <w:r w:rsidRPr="00730E31">
        <w:rPr>
          <w:rFonts w:cstheme="minorHAnsi"/>
          <w:bCs/>
          <w:color w:val="auto"/>
        </w:rPr>
        <w:t xml:space="preserve">Kod_Osoby </w:t>
      </w:r>
      <w:r w:rsidRPr="00730E31">
        <w:rPr>
          <w:rFonts w:cstheme="minorHAnsi"/>
          <w:bCs/>
          <w:color w:val="auto"/>
        </w:rPr>
        <w:tab/>
        <w:t>- identyfikator przydzielany przez administratora Systemu CHD po stronie Wykonawcy – przydziela Wykonawca.</w:t>
      </w:r>
    </w:p>
    <w:p w14:paraId="3B29AE6D" w14:textId="77777777" w:rsidR="006F0925" w:rsidRPr="00730E31" w:rsidRDefault="006F0925" w:rsidP="0069077F">
      <w:pPr>
        <w:spacing w:after="0"/>
        <w:ind w:left="180"/>
        <w:jc w:val="both"/>
        <w:rPr>
          <w:rFonts w:cstheme="minorHAnsi"/>
          <w:bCs/>
          <w:color w:val="auto"/>
        </w:rPr>
      </w:pPr>
    </w:p>
    <w:p w14:paraId="491551CE" w14:textId="761BF9A9" w:rsidR="006F0925" w:rsidRPr="00730E31" w:rsidRDefault="006069D0" w:rsidP="0069077F">
      <w:pPr>
        <w:spacing w:after="0"/>
        <w:ind w:left="180"/>
        <w:jc w:val="both"/>
        <w:rPr>
          <w:rFonts w:cstheme="minorHAnsi"/>
          <w:b/>
          <w:bCs/>
          <w:color w:val="auto"/>
        </w:rPr>
      </w:pPr>
      <w:r w:rsidRPr="00730E31">
        <w:rPr>
          <w:rFonts w:cstheme="minorHAnsi"/>
          <w:b/>
          <w:bCs/>
          <w:color w:val="auto"/>
        </w:rPr>
        <w:t>Uwaga!</w:t>
      </w:r>
      <w:r w:rsidR="006F0925" w:rsidRPr="00730E31">
        <w:rPr>
          <w:rFonts w:cstheme="minorHAnsi"/>
          <w:b/>
          <w:bCs/>
          <w:color w:val="auto"/>
        </w:rPr>
        <w:t xml:space="preserve"> Ważne!</w:t>
      </w:r>
    </w:p>
    <w:p w14:paraId="51F02D3E" w14:textId="77777777" w:rsidR="006F0925" w:rsidRPr="00730E31" w:rsidRDefault="006F0925" w:rsidP="0069077F">
      <w:pPr>
        <w:spacing w:after="0"/>
        <w:ind w:left="180"/>
        <w:jc w:val="both"/>
        <w:rPr>
          <w:rFonts w:cstheme="minorHAnsi"/>
          <w:bCs/>
          <w:color w:val="auto"/>
        </w:rPr>
      </w:pPr>
      <w:r w:rsidRPr="00730E31">
        <w:rPr>
          <w:rFonts w:cstheme="minorHAnsi"/>
          <w:bCs/>
          <w:color w:val="auto"/>
        </w:rPr>
        <w:t>Bardzo prosimy o podanie indywidualnych służbowych adresów e-mail dla każdego pracownika zaangażowanego w przesyłanie zgłoszeń.</w:t>
      </w:r>
    </w:p>
    <w:p w14:paraId="760DA1A9" w14:textId="77777777" w:rsidR="006F0925" w:rsidRPr="00730E31" w:rsidRDefault="006F0925" w:rsidP="0069077F">
      <w:pPr>
        <w:spacing w:after="0"/>
        <w:ind w:left="180"/>
        <w:jc w:val="both"/>
        <w:rPr>
          <w:rFonts w:cstheme="minorHAnsi"/>
          <w:b/>
          <w:color w:val="auto"/>
        </w:rPr>
      </w:pPr>
      <w:r w:rsidRPr="00730E31">
        <w:rPr>
          <w:rFonts w:cstheme="minorHAnsi"/>
          <w:b/>
          <w:color w:val="auto"/>
        </w:rPr>
        <w:t xml:space="preserve">Maksymalnie można wskazać 2 osoby ADM_CHD. </w:t>
      </w:r>
    </w:p>
    <w:p w14:paraId="03FFC476" w14:textId="29E009F2" w:rsidR="006F0925" w:rsidRPr="00730E31" w:rsidRDefault="006F0925" w:rsidP="0069077F">
      <w:pPr>
        <w:spacing w:after="0"/>
        <w:ind w:left="180"/>
        <w:jc w:val="both"/>
        <w:rPr>
          <w:rFonts w:cstheme="minorHAnsi"/>
          <w:bCs/>
          <w:color w:val="auto"/>
        </w:rPr>
      </w:pPr>
      <w:r w:rsidRPr="00730E31">
        <w:rPr>
          <w:rFonts w:cstheme="minorHAnsi"/>
          <w:bCs/>
          <w:color w:val="auto"/>
        </w:rPr>
        <w:t xml:space="preserve">W przypadku zmian na liście osób upoważnionych do </w:t>
      </w:r>
      <w:r w:rsidR="004A659E" w:rsidRPr="00730E31">
        <w:rPr>
          <w:rFonts w:cstheme="minorHAnsi"/>
          <w:bCs/>
          <w:color w:val="auto"/>
        </w:rPr>
        <w:t>administrowania użytkownikami</w:t>
      </w:r>
      <w:r w:rsidRPr="00730E31">
        <w:rPr>
          <w:rFonts w:cstheme="minorHAnsi"/>
          <w:bCs/>
          <w:color w:val="auto"/>
        </w:rPr>
        <w:t xml:space="preserve"> ADM_CHD, Zamawiający ma obowiązek poinformować Wykonawcę poprzez przesłanie zaktualizowanego Dodatku nr 2 do Załącznika nr 3.</w:t>
      </w:r>
    </w:p>
    <w:p w14:paraId="0620A449" w14:textId="77777777" w:rsidR="006F0925" w:rsidRPr="00730E31" w:rsidRDefault="006F0925" w:rsidP="0069077F">
      <w:pPr>
        <w:spacing w:after="0"/>
        <w:ind w:left="180"/>
        <w:jc w:val="both"/>
        <w:rPr>
          <w:rFonts w:cstheme="minorHAnsi"/>
          <w:bCs/>
          <w:color w:val="auto"/>
        </w:rPr>
      </w:pPr>
    </w:p>
    <w:p w14:paraId="2D4B2796" w14:textId="77777777" w:rsidR="006F0925" w:rsidRPr="00730E31" w:rsidRDefault="006F0925" w:rsidP="0069077F">
      <w:pPr>
        <w:spacing w:after="0"/>
        <w:jc w:val="both"/>
        <w:rPr>
          <w:rFonts w:cstheme="minorHAnsi"/>
          <w:color w:val="auto"/>
        </w:rPr>
      </w:pPr>
    </w:p>
    <w:p w14:paraId="373A7FA2" w14:textId="2A517569" w:rsidR="006F0925" w:rsidRPr="00730E31" w:rsidRDefault="006F0925" w:rsidP="0069077F">
      <w:pPr>
        <w:spacing w:after="0"/>
        <w:jc w:val="both"/>
        <w:rPr>
          <w:rFonts w:cstheme="minorHAnsi"/>
          <w:color w:val="auto"/>
          <w:sz w:val="20"/>
          <w:szCs w:val="20"/>
        </w:rPr>
      </w:pPr>
      <w:r w:rsidRPr="00730E31">
        <w:rPr>
          <w:rFonts w:cstheme="minorHAnsi"/>
          <w:color w:val="auto"/>
          <w:sz w:val="20"/>
          <w:szCs w:val="20"/>
        </w:rPr>
        <w:t xml:space="preserve">Zamawiający wyraża zgodę na przetwarzanie podanego powyżej Głównego adresu e-mail Zamawiającego przez </w:t>
      </w:r>
      <w:r w:rsidR="00EF1CC6">
        <w:rPr>
          <w:rFonts w:cstheme="minorHAnsi"/>
          <w:color w:val="auto"/>
          <w:sz w:val="20"/>
          <w:szCs w:val="20"/>
        </w:rPr>
        <w:t xml:space="preserve">Wykonawcę </w:t>
      </w:r>
      <w:r w:rsidRPr="00730E31">
        <w:rPr>
          <w:rFonts w:cstheme="minorHAnsi"/>
          <w:color w:val="auto"/>
          <w:sz w:val="20"/>
          <w:szCs w:val="20"/>
        </w:rPr>
        <w:t xml:space="preserve">w celach marketingowych, w tym również w celu marketingu bezpośredniego </w:t>
      </w:r>
      <w:bookmarkStart w:id="25" w:name="_Hlk15459204"/>
      <w:r w:rsidRPr="00730E31">
        <w:rPr>
          <w:rFonts w:cstheme="minorHAnsi"/>
          <w:color w:val="auto"/>
          <w:sz w:val="20"/>
          <w:szCs w:val="20"/>
        </w:rPr>
        <w:t>oraz na doręczanie korespondencji za pomocą środków komunikacji elektronicznej w rozumieniu przepisów ustawy z dnia 18 lipca 2002 r. o świadczeniu usług drogą elektroniczną</w:t>
      </w:r>
      <w:bookmarkEnd w:id="25"/>
      <w:r w:rsidRPr="00730E31">
        <w:rPr>
          <w:rFonts w:cstheme="minorHAnsi"/>
          <w:color w:val="auto"/>
          <w:sz w:val="20"/>
          <w:szCs w:val="20"/>
        </w:rPr>
        <w:t>.</w:t>
      </w:r>
    </w:p>
    <w:p w14:paraId="5A3F3108" w14:textId="77777777" w:rsidR="006F0925" w:rsidRPr="00730E31" w:rsidRDefault="006F0925" w:rsidP="0069077F">
      <w:pPr>
        <w:spacing w:after="0"/>
        <w:jc w:val="both"/>
        <w:rPr>
          <w:rFonts w:cstheme="minorHAnsi"/>
          <w:color w:val="auto"/>
          <w:sz w:val="20"/>
          <w:szCs w:val="20"/>
        </w:rPr>
      </w:pPr>
      <w:r w:rsidRPr="00730E31">
        <w:rPr>
          <w:rFonts w:cstheme="minorHAnsi"/>
          <w:color w:val="auto"/>
          <w:sz w:val="20"/>
          <w:szCs w:val="20"/>
        </w:rPr>
        <w:t>Powyższa zgoda może być wycofana przez Zamawiającego w każdym czasie, w sposób wolny od opłat.</w:t>
      </w:r>
    </w:p>
    <w:p w14:paraId="4548EF2D" w14:textId="77777777" w:rsidR="006F0925" w:rsidRPr="00730E31" w:rsidRDefault="006F0925" w:rsidP="0069077F">
      <w:pPr>
        <w:spacing w:after="0"/>
        <w:jc w:val="both"/>
        <w:rPr>
          <w:rFonts w:cstheme="minorHAnsi"/>
          <w:color w:val="auto"/>
        </w:rPr>
      </w:pPr>
    </w:p>
    <w:p w14:paraId="5990DCA3" w14:textId="621ADE2B" w:rsidR="00FD4D5C" w:rsidRPr="00730E31" w:rsidRDefault="006F0925" w:rsidP="00484CBB">
      <w:pPr>
        <w:spacing w:after="0"/>
        <w:jc w:val="center"/>
        <w:rPr>
          <w:rFonts w:eastAsia="Times New Roman" w:cstheme="minorHAnsi"/>
          <w:b/>
          <w:color w:val="auto"/>
          <w:lang w:eastAsia="ar-SA"/>
        </w:rPr>
        <w:sectPr w:rsidR="00FD4D5C" w:rsidRPr="00730E31" w:rsidSect="00D900EA">
          <w:pgSz w:w="16838" w:h="11906" w:orient="landscape"/>
          <w:pgMar w:top="1418" w:right="1412" w:bottom="1134" w:left="1134" w:header="227" w:footer="868" w:gutter="0"/>
          <w:cols w:space="708"/>
          <w:formProt w:val="0"/>
          <w:docGrid w:linePitch="360" w:charSpace="-2049"/>
        </w:sectPr>
      </w:pPr>
      <w:r w:rsidRPr="00730E31">
        <w:rPr>
          <w:rFonts w:cstheme="minorHAnsi"/>
          <w:b/>
          <w:color w:val="auto"/>
        </w:rPr>
        <w:t>Zamawiający:</w:t>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t>Wykonawca</w:t>
      </w:r>
      <w:bookmarkStart w:id="26" w:name="_Hlk114812998"/>
    </w:p>
    <w:bookmarkEnd w:id="26"/>
    <w:p w14:paraId="418FC2EA" w14:textId="77777777" w:rsidR="00AF2E0A" w:rsidRDefault="00AF2E0A" w:rsidP="00AF2E0A">
      <w:pPr>
        <w:spacing w:after="0"/>
        <w:jc w:val="center"/>
        <w:rPr>
          <w:rFonts w:cstheme="minorHAnsi"/>
          <w:b/>
          <w:color w:val="auto"/>
        </w:rPr>
      </w:pPr>
      <w:r w:rsidRPr="00730E31">
        <w:rPr>
          <w:rFonts w:cstheme="minorHAnsi"/>
          <w:b/>
          <w:bCs/>
          <w:color w:val="auto"/>
        </w:rPr>
        <w:t xml:space="preserve">DODATEK NR </w:t>
      </w:r>
      <w:r>
        <w:rPr>
          <w:rFonts w:cstheme="minorHAnsi"/>
          <w:b/>
          <w:bCs/>
          <w:color w:val="auto"/>
        </w:rPr>
        <w:t>3</w:t>
      </w:r>
      <w:r w:rsidRPr="00730E31">
        <w:rPr>
          <w:rFonts w:cstheme="minorHAnsi"/>
          <w:b/>
          <w:bCs/>
          <w:color w:val="auto"/>
        </w:rPr>
        <w:t xml:space="preserve"> DO ZAŁĄCZNIKA NR 3</w:t>
      </w:r>
    </w:p>
    <w:p w14:paraId="433551AA" w14:textId="77777777" w:rsidR="00AF2E0A" w:rsidRPr="00293773" w:rsidRDefault="00AF2E0A" w:rsidP="00AF2E0A">
      <w:pPr>
        <w:spacing w:after="0"/>
        <w:rPr>
          <w:rFonts w:cstheme="minorHAnsi"/>
          <w:bCs/>
          <w:color w:val="auto"/>
        </w:rPr>
      </w:pPr>
    </w:p>
    <w:p w14:paraId="6F8ACB9C" w14:textId="77777777" w:rsidR="00AF2E0A" w:rsidRPr="00672D67" w:rsidRDefault="00AF2E0A" w:rsidP="00AF2E0A">
      <w:pPr>
        <w:spacing w:after="0"/>
        <w:jc w:val="center"/>
        <w:rPr>
          <w:rFonts w:cstheme="minorHAnsi"/>
          <w:b/>
          <w:color w:val="auto"/>
        </w:rPr>
      </w:pPr>
      <w:r w:rsidRPr="00672D67">
        <w:rPr>
          <w:rFonts w:cstheme="minorHAnsi"/>
          <w:b/>
          <w:color w:val="auto"/>
        </w:rPr>
        <w:t>WARUNKI PRZYJMOWANIA I OBSŁUGI ZGŁOSZEŃ PODATNOŚCI BEZPIECZEŃSTWA OPROGRAMOWANIA APLIKACYJNEGO</w:t>
      </w:r>
    </w:p>
    <w:p w14:paraId="3AB20C3E" w14:textId="77777777" w:rsidR="00AF2E0A" w:rsidRDefault="00AF2E0A" w:rsidP="00AF2E0A">
      <w:pPr>
        <w:spacing w:after="0"/>
        <w:rPr>
          <w:rFonts w:cstheme="minorHAnsi"/>
          <w:bCs/>
          <w:color w:val="auto"/>
        </w:rPr>
      </w:pPr>
    </w:p>
    <w:p w14:paraId="5B8C8801" w14:textId="77777777" w:rsidR="00AF2E0A" w:rsidRPr="00672D67" w:rsidRDefault="00AF2E0A" w:rsidP="00AF2E0A">
      <w:pPr>
        <w:spacing w:after="0"/>
        <w:jc w:val="center"/>
        <w:rPr>
          <w:rFonts w:cstheme="minorHAnsi"/>
          <w:bCs/>
          <w:color w:val="auto"/>
        </w:rPr>
      </w:pPr>
      <w:r w:rsidRPr="00672D67">
        <w:rPr>
          <w:rFonts w:cstheme="minorHAnsi"/>
          <w:bCs/>
          <w:color w:val="auto"/>
        </w:rPr>
        <w:t>§ 1. Definicje</w:t>
      </w:r>
    </w:p>
    <w:p w14:paraId="394A7444" w14:textId="77777777" w:rsidR="00AF2E0A" w:rsidRPr="00672D67" w:rsidRDefault="00AF2E0A" w:rsidP="00AF2E0A">
      <w:pPr>
        <w:spacing w:after="0"/>
        <w:jc w:val="both"/>
        <w:rPr>
          <w:rFonts w:cstheme="minorHAnsi"/>
          <w:bCs/>
          <w:color w:val="auto"/>
        </w:rPr>
      </w:pPr>
      <w:r w:rsidRPr="00672D67">
        <w:rPr>
          <w:rFonts w:cstheme="minorHAnsi"/>
          <w:bCs/>
          <w:color w:val="auto"/>
        </w:rPr>
        <w:t>1. Podatność – słabość potwierdzona przez Wykonawcę w Oprogramowaniu Aplikacyjnym, podlegająca procesowi zarządzania zgodnie z niniejszymi Warunkami.</w:t>
      </w:r>
    </w:p>
    <w:p w14:paraId="785B2FBD" w14:textId="77777777" w:rsidR="00AF2E0A" w:rsidRPr="00672D67" w:rsidRDefault="00AF2E0A" w:rsidP="00AF2E0A">
      <w:pPr>
        <w:spacing w:after="0"/>
        <w:jc w:val="both"/>
        <w:rPr>
          <w:rFonts w:cstheme="minorHAnsi"/>
          <w:bCs/>
          <w:color w:val="auto"/>
        </w:rPr>
      </w:pPr>
      <w:r w:rsidRPr="00672D67">
        <w:rPr>
          <w:rFonts w:cstheme="minorHAnsi"/>
          <w:bCs/>
          <w:color w:val="auto"/>
        </w:rPr>
        <w:t>2. Klasyfikacja – ocena techniczna i biznesowa ryzyka dokonana przez Wykonawcę na podstawie CVSS.</w:t>
      </w:r>
    </w:p>
    <w:p w14:paraId="5D435A19" w14:textId="77777777" w:rsidR="00AF2E0A" w:rsidRPr="00672D67" w:rsidRDefault="00AF2E0A" w:rsidP="00AF2E0A">
      <w:pPr>
        <w:spacing w:after="0"/>
        <w:jc w:val="both"/>
        <w:rPr>
          <w:rFonts w:cstheme="minorHAnsi"/>
          <w:bCs/>
          <w:color w:val="auto"/>
        </w:rPr>
      </w:pPr>
      <w:r w:rsidRPr="00672D67">
        <w:rPr>
          <w:rFonts w:cstheme="minorHAnsi"/>
          <w:bCs/>
          <w:color w:val="auto"/>
        </w:rPr>
        <w:t>3. Warunki – niniejszy dokument.</w:t>
      </w:r>
    </w:p>
    <w:p w14:paraId="7BE45568" w14:textId="77777777" w:rsidR="00AF2E0A" w:rsidRPr="00672D67" w:rsidRDefault="00AF2E0A" w:rsidP="00AF2E0A">
      <w:pPr>
        <w:spacing w:after="0"/>
        <w:jc w:val="center"/>
        <w:rPr>
          <w:rFonts w:cstheme="minorHAnsi"/>
          <w:bCs/>
          <w:color w:val="auto"/>
        </w:rPr>
      </w:pPr>
      <w:r w:rsidRPr="00672D67">
        <w:rPr>
          <w:rFonts w:cstheme="minorHAnsi"/>
          <w:bCs/>
          <w:color w:val="auto"/>
        </w:rPr>
        <w:t>§ 2. Postanowienia ogólne</w:t>
      </w:r>
    </w:p>
    <w:p w14:paraId="01AD7F4E" w14:textId="77777777" w:rsidR="00AF2E0A" w:rsidRPr="00672D67" w:rsidRDefault="00AF2E0A" w:rsidP="00AF2E0A">
      <w:pPr>
        <w:spacing w:after="0"/>
        <w:jc w:val="both"/>
        <w:rPr>
          <w:rFonts w:cstheme="minorHAnsi"/>
          <w:bCs/>
          <w:color w:val="auto"/>
        </w:rPr>
      </w:pPr>
      <w:r w:rsidRPr="00672D67">
        <w:rPr>
          <w:rFonts w:cstheme="minorHAnsi"/>
          <w:bCs/>
          <w:color w:val="auto"/>
        </w:rPr>
        <w:t>1. Warunki określają zasady przyjmowania i obsługi zgłoszeń podatności bezpieczeństwa dotyczących Oprogramowania Aplikacyjnego.</w:t>
      </w:r>
    </w:p>
    <w:p w14:paraId="77F98503" w14:textId="77777777" w:rsidR="00AF2E0A" w:rsidRPr="00672D67" w:rsidRDefault="00AF2E0A" w:rsidP="00AF2E0A">
      <w:pPr>
        <w:spacing w:after="0"/>
        <w:jc w:val="both"/>
        <w:rPr>
          <w:rFonts w:cstheme="minorHAnsi"/>
          <w:bCs/>
          <w:color w:val="auto"/>
        </w:rPr>
      </w:pPr>
      <w:r w:rsidRPr="00672D67">
        <w:rPr>
          <w:rFonts w:cstheme="minorHAnsi"/>
          <w:bCs/>
          <w:color w:val="auto"/>
        </w:rPr>
        <w:t>2. Zamawiający przyjmuje Warunki w całości także poprzez dokonanie zgłoszenia podatności w systemie obsługi zgłoszeń (CHD).</w:t>
      </w:r>
    </w:p>
    <w:p w14:paraId="3A70AE57" w14:textId="77777777" w:rsidR="00AF2E0A" w:rsidRPr="00672D67" w:rsidRDefault="00AF2E0A" w:rsidP="00AF2E0A">
      <w:pPr>
        <w:spacing w:after="0"/>
        <w:jc w:val="both"/>
        <w:rPr>
          <w:rFonts w:cstheme="minorHAnsi"/>
          <w:bCs/>
          <w:color w:val="auto"/>
        </w:rPr>
      </w:pPr>
      <w:r w:rsidRPr="00672D67">
        <w:rPr>
          <w:rFonts w:cstheme="minorHAnsi"/>
          <w:bCs/>
          <w:color w:val="auto"/>
        </w:rPr>
        <w:t>3. Wykonawca zastrzega sobie prawo do zmiany Warunków poprzez ich publikację w systemie CHD lub na Portalu Produktowo-Usługowym. Zmienione Warunki obowiązują od dnia publikacji.</w:t>
      </w:r>
    </w:p>
    <w:p w14:paraId="0FDD1FE4" w14:textId="77777777" w:rsidR="00AF2E0A" w:rsidRPr="00672D67" w:rsidRDefault="00AF2E0A" w:rsidP="00AF2E0A">
      <w:pPr>
        <w:spacing w:after="0"/>
        <w:jc w:val="both"/>
        <w:rPr>
          <w:rFonts w:cstheme="minorHAnsi"/>
          <w:bCs/>
          <w:color w:val="auto"/>
        </w:rPr>
      </w:pPr>
      <w:r w:rsidRPr="00672D67">
        <w:rPr>
          <w:rFonts w:cstheme="minorHAnsi"/>
          <w:bCs/>
          <w:color w:val="auto"/>
        </w:rPr>
        <w:t>§ 3. Zasady przyjmowania zgłoszeń</w:t>
      </w:r>
    </w:p>
    <w:p w14:paraId="311D30F7" w14:textId="77777777" w:rsidR="00AF2E0A" w:rsidRPr="00672D67" w:rsidRDefault="00AF2E0A" w:rsidP="00AF2E0A">
      <w:pPr>
        <w:spacing w:after="0"/>
        <w:jc w:val="both"/>
        <w:rPr>
          <w:rFonts w:cstheme="minorHAnsi"/>
          <w:bCs/>
          <w:color w:val="auto"/>
        </w:rPr>
      </w:pPr>
      <w:r w:rsidRPr="00672D67">
        <w:rPr>
          <w:rFonts w:cstheme="minorHAnsi"/>
          <w:bCs/>
          <w:color w:val="auto"/>
        </w:rPr>
        <w:t>1. Zgłoszenia przyjmowane są wyłącznie poprzez system CHD, w ramach obowiązującej Umowy.</w:t>
      </w:r>
    </w:p>
    <w:p w14:paraId="47EC43FA" w14:textId="77777777" w:rsidR="00AF2E0A" w:rsidRPr="00672D67" w:rsidRDefault="00AF2E0A" w:rsidP="00AF2E0A">
      <w:pPr>
        <w:spacing w:after="0"/>
        <w:jc w:val="both"/>
        <w:rPr>
          <w:rFonts w:cstheme="minorHAnsi"/>
          <w:bCs/>
          <w:color w:val="auto"/>
        </w:rPr>
      </w:pPr>
      <w:r w:rsidRPr="00672D67">
        <w:rPr>
          <w:rFonts w:cstheme="minorHAnsi"/>
          <w:bCs/>
          <w:color w:val="auto"/>
        </w:rPr>
        <w:t>2. Zgłoszenie powinno zawierać co najmniej:</w:t>
      </w:r>
    </w:p>
    <w:p w14:paraId="4DF8BC44" w14:textId="77777777" w:rsidR="00AF2E0A" w:rsidRPr="00672D67" w:rsidRDefault="00AF2E0A" w:rsidP="00AF2E0A">
      <w:pPr>
        <w:spacing w:after="0"/>
        <w:jc w:val="both"/>
        <w:rPr>
          <w:rFonts w:cstheme="minorHAnsi"/>
          <w:bCs/>
          <w:color w:val="auto"/>
        </w:rPr>
      </w:pPr>
      <w:r w:rsidRPr="00672D67">
        <w:rPr>
          <w:rFonts w:cstheme="minorHAnsi"/>
          <w:bCs/>
          <w:color w:val="auto"/>
        </w:rPr>
        <w:t>a) opis zidentyfikowanej podatności,</w:t>
      </w:r>
    </w:p>
    <w:p w14:paraId="5A5B4C80" w14:textId="77777777" w:rsidR="00AF2E0A" w:rsidRPr="00672D67" w:rsidRDefault="00AF2E0A" w:rsidP="00AF2E0A">
      <w:pPr>
        <w:spacing w:after="0"/>
        <w:jc w:val="both"/>
        <w:rPr>
          <w:rFonts w:cstheme="minorHAnsi"/>
          <w:bCs/>
          <w:color w:val="auto"/>
        </w:rPr>
      </w:pPr>
      <w:r w:rsidRPr="00672D67">
        <w:rPr>
          <w:rFonts w:cstheme="minorHAnsi"/>
          <w:bCs/>
          <w:color w:val="auto"/>
        </w:rPr>
        <w:t>b) wersję Oprogramowania Aplikacyjnego, w której występuje podatność,</w:t>
      </w:r>
    </w:p>
    <w:p w14:paraId="7B92B57F" w14:textId="77777777" w:rsidR="00AF2E0A" w:rsidRPr="00672D67" w:rsidRDefault="00AF2E0A" w:rsidP="00AF2E0A">
      <w:pPr>
        <w:spacing w:after="0"/>
        <w:jc w:val="both"/>
        <w:rPr>
          <w:rFonts w:cstheme="minorHAnsi"/>
          <w:bCs/>
          <w:color w:val="auto"/>
        </w:rPr>
      </w:pPr>
      <w:r w:rsidRPr="00672D67">
        <w:rPr>
          <w:rFonts w:cstheme="minorHAnsi"/>
          <w:bCs/>
          <w:color w:val="auto"/>
        </w:rPr>
        <w:t>c) ocenę wstępną w skali CVSS wraz z wektorem ataku (Base Score),</w:t>
      </w:r>
    </w:p>
    <w:p w14:paraId="4649B1A9" w14:textId="77777777" w:rsidR="00AF2E0A" w:rsidRPr="00672D67" w:rsidRDefault="00AF2E0A" w:rsidP="00AF2E0A">
      <w:pPr>
        <w:spacing w:after="0"/>
        <w:jc w:val="both"/>
        <w:rPr>
          <w:rFonts w:cstheme="minorHAnsi"/>
          <w:bCs/>
          <w:color w:val="auto"/>
        </w:rPr>
      </w:pPr>
      <w:r w:rsidRPr="00672D67">
        <w:rPr>
          <w:rFonts w:cstheme="minorHAnsi"/>
          <w:bCs/>
          <w:color w:val="auto"/>
        </w:rPr>
        <w:t>d) materiał dowodowy umożliwiający odtworzenie podatności (np. logi, zrzuty ekranów, opis kroków),</w:t>
      </w:r>
    </w:p>
    <w:p w14:paraId="14318939" w14:textId="77777777" w:rsidR="00AF2E0A" w:rsidRPr="00672D67" w:rsidRDefault="00AF2E0A" w:rsidP="00AF2E0A">
      <w:pPr>
        <w:spacing w:after="0"/>
        <w:jc w:val="both"/>
        <w:rPr>
          <w:rFonts w:cstheme="minorHAnsi"/>
          <w:bCs/>
          <w:color w:val="auto"/>
        </w:rPr>
      </w:pPr>
      <w:r w:rsidRPr="00672D67">
        <w:rPr>
          <w:rFonts w:cstheme="minorHAnsi"/>
          <w:bCs/>
          <w:color w:val="auto"/>
        </w:rPr>
        <w:t>e) inne istotne informacje, dotyczące zgłaszanej podatności, które wykluczają wystąpienie tej podatności z przyczyn leżących po stronie innej niż Oprogramowanie Aplikacyjne.</w:t>
      </w:r>
    </w:p>
    <w:p w14:paraId="4B6A079A" w14:textId="77777777" w:rsidR="00AF2E0A" w:rsidRPr="00672D67" w:rsidRDefault="00AF2E0A" w:rsidP="00AF2E0A">
      <w:pPr>
        <w:spacing w:after="0"/>
        <w:jc w:val="both"/>
        <w:rPr>
          <w:rFonts w:cstheme="minorHAnsi"/>
          <w:bCs/>
          <w:color w:val="auto"/>
        </w:rPr>
      </w:pPr>
      <w:r w:rsidRPr="00672D67">
        <w:rPr>
          <w:rFonts w:cstheme="minorHAnsi"/>
          <w:bCs/>
          <w:color w:val="auto"/>
        </w:rPr>
        <w:t>3. Zgłoszenia niekompletne mogą zostać odrzucone lub pozostawione bez rozpoznania do czasu ich uzupełnienia. O odrzuceniu lub pozostawieniu bez rozpoznania Wykonawca informuje Zamawiającego.</w:t>
      </w:r>
    </w:p>
    <w:p w14:paraId="3DB28C1E" w14:textId="77777777" w:rsidR="00AF2E0A" w:rsidRPr="00672D67" w:rsidRDefault="00AF2E0A" w:rsidP="00AF2E0A">
      <w:pPr>
        <w:spacing w:after="0"/>
        <w:jc w:val="center"/>
        <w:rPr>
          <w:rFonts w:cstheme="minorHAnsi"/>
          <w:bCs/>
          <w:color w:val="auto"/>
        </w:rPr>
      </w:pPr>
      <w:r w:rsidRPr="00672D67">
        <w:rPr>
          <w:rFonts w:cstheme="minorHAnsi"/>
          <w:bCs/>
          <w:color w:val="auto"/>
        </w:rPr>
        <w:t>§ 4. Klasyfikacja podatności</w:t>
      </w:r>
    </w:p>
    <w:p w14:paraId="05B62754" w14:textId="77777777" w:rsidR="00AF2E0A" w:rsidRPr="00672D67" w:rsidRDefault="00AF2E0A" w:rsidP="00AF2E0A">
      <w:pPr>
        <w:spacing w:after="0"/>
        <w:jc w:val="both"/>
        <w:rPr>
          <w:rFonts w:cstheme="minorHAnsi"/>
          <w:bCs/>
          <w:color w:val="auto"/>
        </w:rPr>
      </w:pPr>
      <w:r w:rsidRPr="00672D67">
        <w:rPr>
          <w:rFonts w:cstheme="minorHAnsi"/>
          <w:bCs/>
          <w:color w:val="auto"/>
        </w:rPr>
        <w:t>1. Wykonawca każdorazowo weryfikuje klasyfikację wstępną nadaną przez Zamawiającego zgodnie z systemem CVSS.</w:t>
      </w:r>
    </w:p>
    <w:p w14:paraId="380F7F7B" w14:textId="77777777" w:rsidR="00AF2E0A" w:rsidRPr="00672D67" w:rsidRDefault="00AF2E0A" w:rsidP="00AF2E0A">
      <w:pPr>
        <w:spacing w:after="0"/>
        <w:jc w:val="both"/>
        <w:rPr>
          <w:rFonts w:cstheme="minorHAnsi"/>
          <w:bCs/>
          <w:color w:val="auto"/>
        </w:rPr>
      </w:pPr>
      <w:r w:rsidRPr="00672D67">
        <w:rPr>
          <w:rFonts w:cstheme="minorHAnsi"/>
          <w:bCs/>
          <w:color w:val="auto"/>
        </w:rPr>
        <w:t>2. Wykonawca zastrzega sobie prawo do zmiany wstępnej klasyfikacji, w tym do nadania innej oceny punktowej lub kategorii ważkości (np. krytyczna, wysoka, średnia, niska, fałszywie pozytywna).</w:t>
      </w:r>
    </w:p>
    <w:p w14:paraId="459A73D7" w14:textId="77777777" w:rsidR="00AF2E0A" w:rsidRPr="00672D67" w:rsidRDefault="00AF2E0A" w:rsidP="00AF2E0A">
      <w:pPr>
        <w:spacing w:after="0"/>
        <w:jc w:val="both"/>
        <w:rPr>
          <w:rFonts w:cstheme="minorHAnsi"/>
          <w:bCs/>
          <w:color w:val="auto"/>
        </w:rPr>
      </w:pPr>
      <w:r w:rsidRPr="00672D67">
        <w:rPr>
          <w:rFonts w:cstheme="minorHAnsi"/>
          <w:bCs/>
          <w:color w:val="auto"/>
        </w:rPr>
        <w:t>3. Za fałszywie pozytywne zgłoszenie uznaje się m.in. wynik niepowtarzalny lub zależny wyłącznie od konfiguracji środowiska Zamawiającego niebędącej częścią Oprogramowania Aplikacyjnego. Zgłoszenia niepotwierdzone jako podatność przez Wykonawcę są zamykane jako niezasadne.</w:t>
      </w:r>
    </w:p>
    <w:p w14:paraId="515AD6FF" w14:textId="77777777" w:rsidR="00AF2E0A" w:rsidRPr="00672D67" w:rsidRDefault="00AF2E0A" w:rsidP="00AF2E0A">
      <w:pPr>
        <w:spacing w:after="0"/>
        <w:jc w:val="both"/>
        <w:rPr>
          <w:rFonts w:cstheme="minorHAnsi"/>
          <w:bCs/>
          <w:color w:val="auto"/>
        </w:rPr>
      </w:pPr>
      <w:r w:rsidRPr="00672D67">
        <w:rPr>
          <w:rFonts w:cstheme="minorHAnsi"/>
          <w:bCs/>
          <w:color w:val="auto"/>
        </w:rPr>
        <w:t>4. Brak potwierdzenia lub brak zmiany klasyfikacji przez Wykonawcę nie stanowi potwierdzenia oceny Zamawiającego, a jedynie oznacza, że zgłoszenie zostało przyjęte do weryfikacji.</w:t>
      </w:r>
    </w:p>
    <w:p w14:paraId="24F6D0F3" w14:textId="77777777" w:rsidR="00AF2E0A" w:rsidRPr="00672D67" w:rsidRDefault="00AF2E0A" w:rsidP="00AF2E0A">
      <w:pPr>
        <w:spacing w:after="0"/>
        <w:jc w:val="both"/>
        <w:rPr>
          <w:rFonts w:cstheme="minorHAnsi"/>
          <w:bCs/>
          <w:color w:val="auto"/>
        </w:rPr>
      </w:pPr>
      <w:r w:rsidRPr="00672D67">
        <w:rPr>
          <w:rFonts w:cstheme="minorHAnsi"/>
          <w:bCs/>
          <w:color w:val="auto"/>
        </w:rPr>
        <w:t>5. W przypadku, gdy zmiana klasyfikacji ma istotny wpływ na sposób dalszej obsługi podatności, Wykonawca może poinformować o tym Zamawiającego poprzez system CHD lub publikację komunikatu.</w:t>
      </w:r>
    </w:p>
    <w:p w14:paraId="2BBACBBA" w14:textId="77777777" w:rsidR="00AF2E0A" w:rsidRPr="00672D67" w:rsidRDefault="00AF2E0A" w:rsidP="00AF2E0A">
      <w:pPr>
        <w:spacing w:after="0"/>
        <w:jc w:val="both"/>
        <w:rPr>
          <w:rFonts w:cstheme="minorHAnsi"/>
          <w:bCs/>
          <w:color w:val="auto"/>
        </w:rPr>
      </w:pPr>
      <w:r w:rsidRPr="00672D67">
        <w:rPr>
          <w:rFonts w:cstheme="minorHAnsi"/>
          <w:bCs/>
          <w:color w:val="auto"/>
        </w:rPr>
        <w:t>6. Zgłoszenie podatności przez Zamawiającego nie ogranicza jego prawa do niezależnego powiadomienia krajowego lub sektorowego zespołu reagowania na incydenty bezpieczeństwa (CSIRT).</w:t>
      </w:r>
    </w:p>
    <w:p w14:paraId="3826630E" w14:textId="77777777" w:rsidR="00AF2E0A" w:rsidRPr="00672D67" w:rsidRDefault="00AF2E0A" w:rsidP="00AF2E0A">
      <w:pPr>
        <w:spacing w:after="0"/>
        <w:jc w:val="center"/>
        <w:rPr>
          <w:rFonts w:cstheme="minorHAnsi"/>
          <w:bCs/>
          <w:color w:val="auto"/>
        </w:rPr>
      </w:pPr>
      <w:r w:rsidRPr="00672D67">
        <w:rPr>
          <w:rFonts w:cstheme="minorHAnsi"/>
          <w:bCs/>
          <w:color w:val="auto"/>
        </w:rPr>
        <w:t>§ 5. Obsługa podatności</w:t>
      </w:r>
    </w:p>
    <w:p w14:paraId="33B2EAAD" w14:textId="77777777" w:rsidR="00AF2E0A" w:rsidRPr="00672D67" w:rsidRDefault="00AF2E0A" w:rsidP="00AF2E0A">
      <w:pPr>
        <w:spacing w:after="0"/>
        <w:jc w:val="both"/>
        <w:rPr>
          <w:rFonts w:cstheme="minorHAnsi"/>
          <w:bCs/>
          <w:color w:val="auto"/>
        </w:rPr>
      </w:pPr>
      <w:r w:rsidRPr="00672D67">
        <w:rPr>
          <w:rFonts w:cstheme="minorHAnsi"/>
          <w:bCs/>
          <w:color w:val="auto"/>
        </w:rPr>
        <w:t>1. Obsługa zgłoszeń Podatności odbywa się w ramach prac podejmowanych przez Wykonawcę w ramach Umowy.</w:t>
      </w:r>
    </w:p>
    <w:p w14:paraId="71E1B979" w14:textId="77777777" w:rsidR="00AF2E0A" w:rsidRPr="00672D67" w:rsidRDefault="00AF2E0A" w:rsidP="00AF2E0A">
      <w:pPr>
        <w:spacing w:after="0"/>
        <w:jc w:val="both"/>
        <w:rPr>
          <w:rFonts w:cstheme="minorHAnsi"/>
          <w:bCs/>
          <w:color w:val="auto"/>
        </w:rPr>
      </w:pPr>
      <w:r w:rsidRPr="00672D67">
        <w:rPr>
          <w:rFonts w:cstheme="minorHAnsi"/>
          <w:bCs/>
          <w:color w:val="auto"/>
        </w:rPr>
        <w:t>2. Podatności potwierdzone przez Wykonawcę są korygowane, redukowane lub objęte środkami mitygującymi w ramach cyklu rozwoju i utrzymania Oprogramowania Aplikacyjnego.</w:t>
      </w:r>
    </w:p>
    <w:p w14:paraId="7B9553DC" w14:textId="77777777" w:rsidR="00AF2E0A" w:rsidRPr="00672D67" w:rsidRDefault="00AF2E0A" w:rsidP="00AF2E0A">
      <w:pPr>
        <w:spacing w:after="0"/>
        <w:jc w:val="both"/>
        <w:rPr>
          <w:rFonts w:cstheme="minorHAnsi"/>
          <w:bCs/>
          <w:color w:val="auto"/>
        </w:rPr>
      </w:pPr>
      <w:r w:rsidRPr="00672D67">
        <w:rPr>
          <w:rFonts w:cstheme="minorHAnsi"/>
          <w:bCs/>
          <w:color w:val="auto"/>
        </w:rPr>
        <w:t>3. Wybór sposobu postępowania z podatnością (usunięcie, redukcja, mitygacja) należy wyłącznie do Wykonawcy. Wykonawca nie gwarantuje możliwości całkowitego wyeliminowania każdej podatności.</w:t>
      </w:r>
    </w:p>
    <w:p w14:paraId="2ABF1755" w14:textId="77777777" w:rsidR="00AF2E0A" w:rsidRPr="00672D67" w:rsidRDefault="00AF2E0A" w:rsidP="00AF2E0A">
      <w:pPr>
        <w:spacing w:after="0"/>
        <w:jc w:val="both"/>
        <w:rPr>
          <w:rFonts w:cstheme="minorHAnsi"/>
          <w:bCs/>
          <w:color w:val="auto"/>
        </w:rPr>
      </w:pPr>
      <w:r w:rsidRPr="00672D67">
        <w:rPr>
          <w:rFonts w:cstheme="minorHAnsi"/>
          <w:bCs/>
          <w:color w:val="auto"/>
        </w:rPr>
        <w:t>4. Wykonawca nie udziela odrębnych gwarancji czasowych ani nie wprowadza nowych parametrów SLA w zakresie obsługi zgłoszeń podatności.</w:t>
      </w:r>
    </w:p>
    <w:p w14:paraId="7FEEEDD1" w14:textId="77777777" w:rsidR="00AF2E0A" w:rsidRPr="00672D67" w:rsidRDefault="00AF2E0A" w:rsidP="00AF2E0A">
      <w:pPr>
        <w:spacing w:after="0"/>
        <w:jc w:val="both"/>
        <w:rPr>
          <w:rFonts w:cstheme="minorHAnsi"/>
          <w:bCs/>
          <w:color w:val="auto"/>
        </w:rPr>
      </w:pPr>
      <w:r w:rsidRPr="00672D67">
        <w:rPr>
          <w:rFonts w:cstheme="minorHAnsi"/>
          <w:bCs/>
          <w:color w:val="auto"/>
        </w:rPr>
        <w:t>5. W przypadku Podatności wymagającej głębszej ingerencji w architekturę systemu, Wykonawca może zaproponować rozwiązanie w ramach modyfikacji oprogramowania lub wskazać środki tymczasowe (mitygacyjne).</w:t>
      </w:r>
    </w:p>
    <w:p w14:paraId="0C26783E" w14:textId="77777777" w:rsidR="00AF2E0A" w:rsidRPr="00672D67" w:rsidRDefault="00AF2E0A" w:rsidP="00AF2E0A">
      <w:pPr>
        <w:spacing w:after="0"/>
        <w:jc w:val="both"/>
        <w:rPr>
          <w:rFonts w:cstheme="minorHAnsi"/>
          <w:bCs/>
          <w:color w:val="auto"/>
        </w:rPr>
      </w:pPr>
      <w:r w:rsidRPr="00672D67">
        <w:rPr>
          <w:rFonts w:cstheme="minorHAnsi"/>
          <w:bCs/>
          <w:color w:val="auto"/>
        </w:rPr>
        <w:t>6. Zamawiający zobowiązany jest wdrożyć środki mitygujące po stronie swojej infrastruktury zgodnie z komunikatami Wykonawcy. Brak wdrożenia wymaganych mitygacji może skutkować zmianą klasyfikacji ryzyka po stronie Wykonawcy lub zamknięciem Zgłoszenia.</w:t>
      </w:r>
    </w:p>
    <w:p w14:paraId="3ADFAC2E" w14:textId="77777777" w:rsidR="00AF2E0A" w:rsidRPr="00672D67" w:rsidRDefault="00AF2E0A" w:rsidP="00AF2E0A">
      <w:pPr>
        <w:spacing w:after="0"/>
        <w:jc w:val="both"/>
        <w:rPr>
          <w:rFonts w:cstheme="minorHAnsi"/>
          <w:bCs/>
          <w:color w:val="auto"/>
        </w:rPr>
      </w:pPr>
      <w:r w:rsidRPr="00672D67">
        <w:rPr>
          <w:rFonts w:cstheme="minorHAnsi"/>
          <w:bCs/>
          <w:color w:val="auto"/>
        </w:rPr>
        <w:t>7. Zgłoszenia, które po weryfikacji nie potwierdzą istnienia podatności, mogą zostać zamknięte z odpowiednim uzasadnieniem.</w:t>
      </w:r>
    </w:p>
    <w:p w14:paraId="31DD2964" w14:textId="77777777" w:rsidR="00AF2E0A" w:rsidRPr="00672D67" w:rsidRDefault="00AF2E0A" w:rsidP="00AF2E0A">
      <w:pPr>
        <w:spacing w:after="0"/>
        <w:jc w:val="center"/>
        <w:rPr>
          <w:rFonts w:cstheme="minorHAnsi"/>
          <w:bCs/>
          <w:color w:val="auto"/>
        </w:rPr>
      </w:pPr>
      <w:r w:rsidRPr="00672D67">
        <w:rPr>
          <w:rFonts w:cstheme="minorHAnsi"/>
          <w:bCs/>
          <w:color w:val="auto"/>
        </w:rPr>
        <w:t>§ 6. Informowanie o rozwiązanych podatnościach</w:t>
      </w:r>
    </w:p>
    <w:p w14:paraId="0C89C283" w14:textId="77777777" w:rsidR="00AF2E0A" w:rsidRPr="00672D67" w:rsidRDefault="00AF2E0A" w:rsidP="00AF2E0A">
      <w:pPr>
        <w:spacing w:after="0"/>
        <w:jc w:val="both"/>
        <w:rPr>
          <w:rFonts w:cstheme="minorHAnsi"/>
          <w:bCs/>
          <w:color w:val="auto"/>
        </w:rPr>
      </w:pPr>
      <w:r w:rsidRPr="00672D67">
        <w:rPr>
          <w:rFonts w:cstheme="minorHAnsi"/>
          <w:bCs/>
          <w:color w:val="auto"/>
        </w:rPr>
        <w:t>1. Informacje o usuniętych lub zredukowanych podatnościach, wraz z zaleceniami dotyczącymi zabezpieczenia systemów oraz informacjami o zmianach w Oprogramowaniu Aplikacyjnym, publikowane będą cyklicznie przez Wykonawcę w systemie CHD lub na Portalu Produktowo-Usługowym.</w:t>
      </w:r>
    </w:p>
    <w:p w14:paraId="1BF7E59F" w14:textId="77777777" w:rsidR="00AF2E0A" w:rsidRPr="00672D67" w:rsidRDefault="00AF2E0A" w:rsidP="00AF2E0A">
      <w:pPr>
        <w:spacing w:after="0"/>
        <w:jc w:val="both"/>
        <w:rPr>
          <w:rFonts w:cstheme="minorHAnsi"/>
          <w:bCs/>
          <w:color w:val="auto"/>
        </w:rPr>
      </w:pPr>
      <w:r w:rsidRPr="00672D67">
        <w:rPr>
          <w:rFonts w:cstheme="minorHAnsi"/>
          <w:bCs/>
          <w:color w:val="auto"/>
        </w:rPr>
        <w:t>2. Wykonawca może łączyć publikację tych informacji z komunikatami o nowych wersjach Oprogramowania Aplikacyjnego lub poprawkach serwisowych.</w:t>
      </w:r>
    </w:p>
    <w:p w14:paraId="1030C9EC" w14:textId="77777777" w:rsidR="00AF2E0A" w:rsidRPr="00672D67" w:rsidRDefault="00AF2E0A" w:rsidP="00AF2E0A">
      <w:pPr>
        <w:spacing w:after="0"/>
        <w:jc w:val="both"/>
        <w:rPr>
          <w:rFonts w:cstheme="minorHAnsi"/>
          <w:bCs/>
          <w:color w:val="auto"/>
        </w:rPr>
      </w:pPr>
      <w:r w:rsidRPr="00672D67">
        <w:rPr>
          <w:rFonts w:cstheme="minorHAnsi"/>
          <w:bCs/>
          <w:color w:val="auto"/>
        </w:rPr>
        <w:t>3. Informacje te mogą mieć charakter zbiorczy i nie muszą odnosić się do konkretnych zgłoszeń Zamawiającego.</w:t>
      </w:r>
    </w:p>
    <w:p w14:paraId="3ABF2F50" w14:textId="77777777" w:rsidR="00AF2E0A" w:rsidRPr="00672D67" w:rsidRDefault="00AF2E0A" w:rsidP="00AF2E0A">
      <w:pPr>
        <w:spacing w:after="0"/>
        <w:jc w:val="center"/>
        <w:rPr>
          <w:rFonts w:cstheme="minorHAnsi"/>
          <w:bCs/>
          <w:color w:val="auto"/>
        </w:rPr>
      </w:pPr>
      <w:r w:rsidRPr="00672D67">
        <w:rPr>
          <w:rFonts w:cstheme="minorHAnsi"/>
          <w:bCs/>
          <w:color w:val="auto"/>
        </w:rPr>
        <w:t>§ 7. Postanowienia końcowe</w:t>
      </w:r>
    </w:p>
    <w:p w14:paraId="5386DBF7" w14:textId="77777777" w:rsidR="00AF2E0A" w:rsidRPr="00672D67" w:rsidRDefault="00AF2E0A" w:rsidP="00AF2E0A">
      <w:pPr>
        <w:spacing w:after="0"/>
        <w:jc w:val="both"/>
        <w:rPr>
          <w:rFonts w:cstheme="minorHAnsi"/>
          <w:bCs/>
          <w:color w:val="auto"/>
        </w:rPr>
      </w:pPr>
      <w:r w:rsidRPr="00672D67">
        <w:rPr>
          <w:rFonts w:cstheme="minorHAnsi"/>
          <w:bCs/>
          <w:color w:val="auto"/>
        </w:rPr>
        <w:t>1. Niniejsze Warunki nie modyfikują zasad odpowiedzialności stron wynikających z Umowy.</w:t>
      </w:r>
    </w:p>
    <w:p w14:paraId="77B16CA4" w14:textId="77777777" w:rsidR="00AF2E0A" w:rsidRPr="00672D67" w:rsidRDefault="00AF2E0A" w:rsidP="00AF2E0A">
      <w:pPr>
        <w:spacing w:after="0"/>
        <w:jc w:val="both"/>
        <w:rPr>
          <w:rFonts w:cstheme="minorHAnsi"/>
          <w:bCs/>
          <w:color w:val="auto"/>
        </w:rPr>
      </w:pPr>
      <w:r w:rsidRPr="00672D67">
        <w:rPr>
          <w:rFonts w:cstheme="minorHAnsi"/>
          <w:bCs/>
          <w:color w:val="auto"/>
        </w:rPr>
        <w:t>2. Publikacje dotyczące bezpieczeństwa Oprogramowania Aplikacyjnego (CVE, blogi, advisories) powinny być realizowane wyłącznie przez Wykonawcę lub za jego pisemną zgodą i po uzgodnieniu treści oraz terminu.</w:t>
      </w:r>
    </w:p>
    <w:p w14:paraId="6CA1CE94" w14:textId="77777777" w:rsidR="00AF2E0A" w:rsidRPr="00672D67" w:rsidRDefault="00AF2E0A" w:rsidP="00AF2E0A">
      <w:pPr>
        <w:spacing w:after="0"/>
        <w:jc w:val="both"/>
        <w:rPr>
          <w:rFonts w:cstheme="minorHAnsi"/>
          <w:bCs/>
          <w:color w:val="auto"/>
        </w:rPr>
      </w:pPr>
      <w:r w:rsidRPr="00672D67">
        <w:rPr>
          <w:rFonts w:cstheme="minorHAnsi"/>
          <w:bCs/>
          <w:color w:val="auto"/>
        </w:rPr>
        <w:t>3. Wszelkie kwestie nieuregulowane niniejszym dokumentem podlegają postanowieniom obowiązującej Umowy.</w:t>
      </w:r>
    </w:p>
    <w:p w14:paraId="167EFF7A" w14:textId="77777777" w:rsidR="00AF2E0A" w:rsidRPr="00672D67" w:rsidRDefault="00AF2E0A" w:rsidP="00AF2E0A">
      <w:pPr>
        <w:spacing w:after="0"/>
        <w:jc w:val="both"/>
        <w:rPr>
          <w:rFonts w:cstheme="minorHAnsi"/>
          <w:bCs/>
          <w:color w:val="auto"/>
        </w:rPr>
      </w:pPr>
      <w:r w:rsidRPr="00672D67">
        <w:rPr>
          <w:rFonts w:cstheme="minorHAnsi"/>
          <w:bCs/>
          <w:color w:val="auto"/>
        </w:rPr>
        <w:t>4. W przypadku rozbieżności między Umową a niniejszymi Warunkami, pierwszeństwo mają postanowienia Umowy.</w:t>
      </w:r>
    </w:p>
    <w:p w14:paraId="6BAC8F38" w14:textId="0DE20411" w:rsidR="00F45920" w:rsidRPr="00730E31" w:rsidRDefault="00F45920" w:rsidP="0069077F">
      <w:pPr>
        <w:spacing w:after="0"/>
        <w:rPr>
          <w:rFonts w:cstheme="minorHAnsi"/>
          <w:b/>
          <w:color w:val="auto"/>
        </w:rPr>
      </w:pPr>
    </w:p>
    <w:p w14:paraId="725D2A69" w14:textId="77777777" w:rsidR="006A1DFF" w:rsidRDefault="006A1DFF">
      <w:pPr>
        <w:spacing w:after="0"/>
        <w:rPr>
          <w:ins w:id="27" w:author="Albert Jarosz" w:date="2025-11-28T12:59:00Z" w16du:dateUtc="2025-11-28T11:59:00Z"/>
          <w:rFonts w:cstheme="minorHAnsi"/>
          <w:b/>
          <w:color w:val="auto"/>
        </w:rPr>
      </w:pPr>
      <w:ins w:id="28" w:author="Albert Jarosz" w:date="2025-11-28T12:59:00Z" w16du:dateUtc="2025-11-28T11:59:00Z">
        <w:r>
          <w:rPr>
            <w:rFonts w:cstheme="minorHAnsi"/>
            <w:b/>
            <w:color w:val="auto"/>
          </w:rPr>
          <w:br w:type="page"/>
        </w:r>
      </w:ins>
    </w:p>
    <w:p w14:paraId="72B07189" w14:textId="0AF709BC" w:rsidR="00F45920" w:rsidRPr="00730E31" w:rsidRDefault="00F45920" w:rsidP="0069077F">
      <w:pPr>
        <w:spacing w:after="0"/>
        <w:jc w:val="center"/>
        <w:rPr>
          <w:rFonts w:cstheme="minorHAnsi"/>
          <w:b/>
          <w:color w:val="auto"/>
        </w:rPr>
      </w:pPr>
      <w:r w:rsidRPr="00730E31">
        <w:rPr>
          <w:rFonts w:cstheme="minorHAnsi"/>
          <w:b/>
          <w:color w:val="auto"/>
        </w:rPr>
        <w:t>ZAŁ</w:t>
      </w:r>
      <w:r w:rsidR="002D6585" w:rsidRPr="00730E31">
        <w:rPr>
          <w:rFonts w:cstheme="minorHAnsi"/>
          <w:b/>
          <w:color w:val="auto"/>
        </w:rPr>
        <w:t>Ą</w:t>
      </w:r>
      <w:r w:rsidRPr="00730E31">
        <w:rPr>
          <w:rFonts w:cstheme="minorHAnsi"/>
          <w:b/>
          <w:color w:val="auto"/>
        </w:rPr>
        <w:t xml:space="preserve">CZNIK NR </w:t>
      </w:r>
      <w:r w:rsidR="005335D4" w:rsidRPr="00730E31">
        <w:rPr>
          <w:rFonts w:cstheme="minorHAnsi"/>
          <w:b/>
          <w:color w:val="auto"/>
        </w:rPr>
        <w:t>4</w:t>
      </w:r>
    </w:p>
    <w:p w14:paraId="4C22E542" w14:textId="38E936E4" w:rsidR="00F45920" w:rsidRPr="00730E31" w:rsidRDefault="00F45920" w:rsidP="0069077F">
      <w:pPr>
        <w:spacing w:after="0"/>
        <w:jc w:val="center"/>
        <w:rPr>
          <w:rFonts w:cstheme="minorHAnsi"/>
          <w:b/>
          <w:color w:val="auto"/>
        </w:rPr>
      </w:pPr>
      <w:r w:rsidRPr="00730E31">
        <w:rPr>
          <w:rFonts w:cstheme="minorHAnsi"/>
          <w:b/>
          <w:color w:val="auto"/>
        </w:rPr>
        <w:t>LICENCJA</w:t>
      </w:r>
    </w:p>
    <w:p w14:paraId="263E426F" w14:textId="77777777" w:rsidR="0030318A" w:rsidRPr="00730E31" w:rsidRDefault="0030318A" w:rsidP="0069077F">
      <w:pPr>
        <w:spacing w:after="0"/>
        <w:jc w:val="center"/>
        <w:rPr>
          <w:rFonts w:cstheme="minorHAnsi"/>
          <w:b/>
          <w:color w:val="auto"/>
        </w:rPr>
      </w:pPr>
    </w:p>
    <w:p w14:paraId="51E755E5" w14:textId="0E771E11" w:rsidR="00C81DD6" w:rsidRPr="00A17362" w:rsidRDefault="01C1DD38" w:rsidP="4B0A9DEE">
      <w:pPr>
        <w:pStyle w:val="NormalnyWeb"/>
        <w:numPr>
          <w:ilvl w:val="0"/>
          <w:numId w:val="10"/>
        </w:numPr>
        <w:shd w:val="clear" w:color="auto" w:fill="FFFFFF" w:themeFill="background1"/>
        <w:spacing w:beforeAutospacing="0" w:after="0" w:afterAutospacing="0" w:line="276" w:lineRule="auto"/>
        <w:jc w:val="both"/>
        <w:rPr>
          <w:rFonts w:asciiTheme="minorHAnsi" w:hAnsiTheme="minorHAnsi" w:cstheme="minorBidi"/>
          <w:color w:val="auto"/>
          <w:sz w:val="22"/>
          <w:szCs w:val="22"/>
        </w:rPr>
      </w:pPr>
      <w:r w:rsidRPr="4B0A9DEE">
        <w:rPr>
          <w:rFonts w:asciiTheme="minorHAnsi" w:hAnsiTheme="minorHAnsi" w:cstheme="minorBidi"/>
          <w:color w:val="auto"/>
          <w:sz w:val="22"/>
          <w:szCs w:val="22"/>
        </w:rPr>
        <w:t xml:space="preserve">Wykonawca udziela Zamawiającemu z chwilą </w:t>
      </w:r>
      <w:r w:rsidR="5E772115" w:rsidRPr="4B0A9DEE">
        <w:rPr>
          <w:rFonts w:asciiTheme="minorHAnsi" w:hAnsiTheme="minorHAnsi" w:cstheme="minorBidi"/>
          <w:color w:val="auto"/>
          <w:sz w:val="22"/>
          <w:szCs w:val="22"/>
        </w:rPr>
        <w:t xml:space="preserve">Odbioru Przedmiotu Umowy </w:t>
      </w:r>
      <w:r w:rsidRPr="4B0A9DEE">
        <w:rPr>
          <w:rFonts w:asciiTheme="minorHAnsi" w:hAnsiTheme="minorHAnsi" w:cstheme="minorBidi"/>
          <w:color w:val="auto"/>
          <w:sz w:val="22"/>
          <w:szCs w:val="22"/>
        </w:rPr>
        <w:t xml:space="preserve">nieprzenoszalnego, bezterminowego prawa (licencji) na korzystanie z Oprogramowania Aplikacyjnego. Korzystać z Oprogramowania Aplikacyjnego Zamawiający może </w:t>
      </w:r>
      <w:r w:rsidR="59712F55" w:rsidRPr="4B0A9DEE">
        <w:rPr>
          <w:rFonts w:asciiTheme="minorHAnsi" w:hAnsiTheme="minorHAnsi" w:cstheme="minorBidi"/>
          <w:color w:val="auto"/>
          <w:sz w:val="22"/>
          <w:szCs w:val="22"/>
        </w:rPr>
        <w:t>jedynie w celu związanym z prowadzeniem działalności gospodarczej w swojej siedzibie pod adresem wskazanym w komparycji Umowy oraz w</w:t>
      </w:r>
      <w:r w:rsidR="7E30DA58" w:rsidRPr="4B0A9DEE">
        <w:rPr>
          <w:rFonts w:asciiTheme="minorHAnsi" w:hAnsiTheme="minorHAnsi" w:cstheme="minorBidi"/>
          <w:color w:val="auto"/>
          <w:sz w:val="22"/>
          <w:szCs w:val="22"/>
        </w:rPr>
        <w:t>e wszystykich</w:t>
      </w:r>
      <w:r w:rsidR="59712F55" w:rsidRPr="4B0A9DEE">
        <w:rPr>
          <w:rFonts w:asciiTheme="minorHAnsi" w:hAnsiTheme="minorHAnsi" w:cstheme="minorBidi"/>
          <w:color w:val="auto"/>
          <w:sz w:val="22"/>
          <w:szCs w:val="22"/>
        </w:rPr>
        <w:t>ych lokalizacjach, w których znajdują się jednostki organizacyjne Zamawiającego:</w:t>
      </w:r>
    </w:p>
    <w:p w14:paraId="7F988F5C" w14:textId="570CC90D" w:rsidR="0030318A" w:rsidRPr="00C81DD6" w:rsidRDefault="01C1DD38" w:rsidP="17374A42">
      <w:pPr>
        <w:pStyle w:val="NormalnyWeb"/>
        <w:numPr>
          <w:ilvl w:val="2"/>
          <w:numId w:val="31"/>
        </w:numPr>
        <w:shd w:val="clear" w:color="auto" w:fill="FFFFFF" w:themeFill="background1"/>
        <w:spacing w:beforeAutospacing="0" w:after="0" w:afterAutospacing="0" w:line="276" w:lineRule="auto"/>
        <w:ind w:left="851"/>
        <w:jc w:val="both"/>
        <w:rPr>
          <w:rFonts w:asciiTheme="minorHAnsi" w:hAnsiTheme="minorHAnsi" w:cstheme="minorBidi"/>
          <w:color w:val="auto"/>
          <w:sz w:val="22"/>
          <w:szCs w:val="22"/>
        </w:rPr>
      </w:pPr>
      <w:r w:rsidRPr="4B0A9DEE">
        <w:rPr>
          <w:rFonts w:asciiTheme="minorHAnsi" w:hAnsiTheme="minorHAnsi" w:cstheme="minorBidi"/>
          <w:color w:val="auto"/>
          <w:sz w:val="22"/>
          <w:szCs w:val="22"/>
        </w:rPr>
        <w:t>Licencja uprawnia Zamawiającego do:</w:t>
      </w:r>
    </w:p>
    <w:p w14:paraId="1AC0AF37" w14:textId="7DA9156D" w:rsidR="0030318A" w:rsidRPr="00730E31" w:rsidRDefault="01C1DD38" w:rsidP="4B0A9DEE">
      <w:pPr>
        <w:pStyle w:val="NormalnyWeb"/>
        <w:numPr>
          <w:ilvl w:val="0"/>
          <w:numId w:val="23"/>
        </w:numPr>
        <w:shd w:val="clear" w:color="auto" w:fill="FFFFFF" w:themeFill="background1"/>
        <w:spacing w:beforeAutospacing="0" w:after="0" w:afterAutospacing="0" w:line="276" w:lineRule="auto"/>
        <w:jc w:val="both"/>
        <w:rPr>
          <w:rFonts w:asciiTheme="minorHAnsi" w:hAnsiTheme="minorHAnsi" w:cstheme="minorBidi"/>
          <w:b/>
          <w:bCs/>
          <w:color w:val="auto"/>
          <w:sz w:val="22"/>
          <w:szCs w:val="22"/>
        </w:rPr>
      </w:pPr>
      <w:r w:rsidRPr="4B0A9DEE">
        <w:rPr>
          <w:rFonts w:asciiTheme="minorHAnsi" w:hAnsiTheme="minorHAnsi" w:cstheme="minorBidi"/>
          <w:color w:val="auto"/>
          <w:sz w:val="22"/>
          <w:szCs w:val="22"/>
        </w:rPr>
        <w:t xml:space="preserve">zwielokrotniania Oprogramowania Aplikacyjnego w pamięci komputerów i korzystanie z Oprogramowania Aplikacyjnego przez określoną liczbę użytkowników; </w:t>
      </w:r>
    </w:p>
    <w:p w14:paraId="6D0E8EF2" w14:textId="5AA7E770" w:rsidR="0030318A" w:rsidRPr="00730E31" w:rsidRDefault="0030318A" w:rsidP="00A17362">
      <w:pPr>
        <w:pStyle w:val="NormalnyWeb"/>
        <w:numPr>
          <w:ilvl w:val="0"/>
          <w:numId w:val="2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instalacji na wskazanej Infrastrukturze Zamawiającego;</w:t>
      </w:r>
    </w:p>
    <w:p w14:paraId="628EBC11" w14:textId="7666A2CE" w:rsidR="0030318A" w:rsidRPr="00730E31" w:rsidRDefault="0030318A" w:rsidP="00A17362">
      <w:pPr>
        <w:pStyle w:val="NormalnyWeb"/>
        <w:numPr>
          <w:ilvl w:val="0"/>
          <w:numId w:val="2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instalacji na serwerze sieciowym z udostępnieniem określonej liczby użytkowników;</w:t>
      </w:r>
    </w:p>
    <w:p w14:paraId="18D1D695" w14:textId="5A80A0FC" w:rsidR="0030318A" w:rsidRPr="00730E31" w:rsidRDefault="0030318A" w:rsidP="00A17362">
      <w:pPr>
        <w:pStyle w:val="NormalnyWeb"/>
        <w:numPr>
          <w:ilvl w:val="0"/>
          <w:numId w:val="23"/>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sporządzenia kopii zapasowej (-ych) każdego nośnika Oprogramowania Aplikacyjnego.</w:t>
      </w:r>
    </w:p>
    <w:p w14:paraId="4521D604" w14:textId="77777777" w:rsidR="0030318A" w:rsidRPr="00730E31" w:rsidRDefault="0030318A" w:rsidP="00A17362">
      <w:pPr>
        <w:pStyle w:val="NormalnyWeb"/>
        <w:numPr>
          <w:ilvl w:val="0"/>
          <w:numId w:val="10"/>
        </w:numPr>
        <w:shd w:val="clear" w:color="auto" w:fill="FFFFFF"/>
        <w:spacing w:beforeAutospacing="0" w:after="0" w:afterAutospacing="0" w:line="276" w:lineRule="auto"/>
        <w:ind w:left="426"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Zamawiający zobowiązuje się zorganizować i utrzymywać środki bezpieczeństwa zapobiegające jakiemukolwiek nieautoryzowanemu wykorzystaniu Oprogramowania Aplikacyjnego.</w:t>
      </w:r>
    </w:p>
    <w:p w14:paraId="3E1C20A9" w14:textId="78F82F26" w:rsidR="0030318A" w:rsidRPr="00730E31" w:rsidRDefault="0030318A" w:rsidP="00A17362">
      <w:pPr>
        <w:pStyle w:val="NormalnyWeb"/>
        <w:numPr>
          <w:ilvl w:val="0"/>
          <w:numId w:val="10"/>
        </w:numPr>
        <w:shd w:val="clear" w:color="auto" w:fill="FFFFFF"/>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przyznanych bezwzględnie obowiązującymi przepisami prawa. </w:t>
      </w:r>
    </w:p>
    <w:p w14:paraId="581DB8A1" w14:textId="77777777" w:rsidR="0030318A" w:rsidRPr="00730E31" w:rsidRDefault="0030318A" w:rsidP="00A17362">
      <w:pPr>
        <w:pStyle w:val="NormalnyWeb"/>
        <w:numPr>
          <w:ilvl w:val="0"/>
          <w:numId w:val="10"/>
        </w:numPr>
        <w:shd w:val="clear" w:color="auto" w:fill="FFFFFF"/>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Zamawiający nie jest uprawniony do udzielania sublicencji na Oprogramowanie Aplikacyjne.</w:t>
      </w:r>
    </w:p>
    <w:p w14:paraId="0740CC0A" w14:textId="77777777" w:rsidR="0030318A" w:rsidRPr="00730E31" w:rsidRDefault="0030318A" w:rsidP="00A17362">
      <w:pPr>
        <w:pStyle w:val="NormalnyWeb"/>
        <w:numPr>
          <w:ilvl w:val="0"/>
          <w:numId w:val="10"/>
        </w:numPr>
        <w:shd w:val="clear" w:color="auto" w:fill="FFFFFF"/>
        <w:spacing w:beforeAutospacing="0" w:after="0" w:afterAutospacing="0" w:line="276" w:lineRule="auto"/>
        <w:ind w:left="425" w:hanging="425"/>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Wykonawca nie odpowiada za szkody, jakie Zamawiający poniósł w związku z korzystaniem </w:t>
      </w:r>
      <w:r w:rsidRPr="00730E31">
        <w:rPr>
          <w:rFonts w:asciiTheme="minorHAnsi" w:hAnsiTheme="minorHAnsi" w:cstheme="minorHAnsi"/>
          <w:color w:val="auto"/>
          <w:sz w:val="22"/>
          <w:szCs w:val="22"/>
        </w:rPr>
        <w:br/>
        <w:t>z Oprogramowania Aplikacyjnego, z wyjątkiem przypadków, gdy taką odpowiedzialność przewidują bezwzględnie obowiązujące przepisy prawa. Jeżeli oprogramowanie Aplikacyjne dostarczono na fizycznym nośniku (CD, DVD), Wykonawca odpowiada za wady fizyczne nośnika.</w:t>
      </w:r>
    </w:p>
    <w:p w14:paraId="5BE03D0D" w14:textId="77777777" w:rsidR="0030318A" w:rsidRPr="00730E31" w:rsidRDefault="0030318A" w:rsidP="00A17362">
      <w:pPr>
        <w:pStyle w:val="NormalnyWeb"/>
        <w:numPr>
          <w:ilvl w:val="0"/>
          <w:numId w:val="10"/>
        </w:numPr>
        <w:shd w:val="clear" w:color="auto" w:fill="FFFFFF"/>
        <w:spacing w:beforeAutospacing="0" w:after="0" w:afterAutospacing="0" w:line="276" w:lineRule="auto"/>
        <w:ind w:left="426" w:hanging="426"/>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Wykonawca nie ponosi odpowiedzialności za:</w:t>
      </w:r>
    </w:p>
    <w:p w14:paraId="4492F603" w14:textId="619620E3"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skutki korzystania z Oprogramowania,</w:t>
      </w:r>
    </w:p>
    <w:p w14:paraId="54F4A635" w14:textId="5778917C"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jakiekolwiek szkody wynikłe z nieprawidłowego działania lub zaprzestania funkcjonowania Oprogramowania Aplikacyjnego związane z nieprawidłowym korzystaniem z Oprogramowania Aplikacyjnego;</w:t>
      </w:r>
    </w:p>
    <w:p w14:paraId="48992648" w14:textId="477226E6"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korzystanie z Oprogramowania Aplikacyjnego przez osoby nieupoważnione i/lub w sposób nieuprawniony;</w:t>
      </w:r>
    </w:p>
    <w:p w14:paraId="365E68A1" w14:textId="014B3221"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dokonywanie modyfikacji Oprogramowania Aplikacyjnego przez osoby inne niż upoważnione przez Wykonawcę;</w:t>
      </w:r>
    </w:p>
    <w:p w14:paraId="5EE0C579" w14:textId="3CCED708"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udostępnienie hasła lub jakichkolwiek innych informacji identyfikujących użytkownika;</w:t>
      </w:r>
    </w:p>
    <w:p w14:paraId="70049CC1" w14:textId="661C2CD7"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wadliwe działanie sieci telekomunikacyjnej i sieci komunikacyjnej z urządzeniami;</w:t>
      </w:r>
    </w:p>
    <w:p w14:paraId="7BFE843B" w14:textId="61F11EBA"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nieprawidłowe działanie lub brak działania Oprogramowania Aplikacyjnego osób trzecich, komunikującego się z oprogramowaniem Wykonawcy;</w:t>
      </w:r>
    </w:p>
    <w:p w14:paraId="6E23CFD4" w14:textId="7A34B19D"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nieautoryzowaną ingerencję Zamawiającego lub osób trzecich w struktury baz danych Oprogramowania Aplikacyjnego;</w:t>
      </w:r>
    </w:p>
    <w:p w14:paraId="6EE8F6B8" w14:textId="528ED164" w:rsidR="0030318A" w:rsidRPr="00730E31" w:rsidRDefault="0030318A" w:rsidP="00A17362">
      <w:pPr>
        <w:pStyle w:val="NormalnyWeb"/>
        <w:numPr>
          <w:ilvl w:val="0"/>
          <w:numId w:val="24"/>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siłę wyższą;</w:t>
      </w:r>
    </w:p>
    <w:p w14:paraId="7A4DD0AC" w14:textId="77777777" w:rsidR="0030318A" w:rsidRPr="00730E31" w:rsidRDefault="0030318A" w:rsidP="00A17362">
      <w:pPr>
        <w:pStyle w:val="NormalnyWeb"/>
        <w:numPr>
          <w:ilvl w:val="0"/>
          <w:numId w:val="10"/>
        </w:numPr>
        <w:shd w:val="clear" w:color="auto" w:fill="FFFFFF"/>
        <w:spacing w:beforeAutospacing="0" w:after="0" w:afterAutospacing="0" w:line="276" w:lineRule="auto"/>
        <w:ind w:left="426" w:hanging="426"/>
        <w:jc w:val="both"/>
        <w:rPr>
          <w:rFonts w:asciiTheme="minorHAnsi" w:hAnsiTheme="minorHAnsi" w:cstheme="minorHAnsi"/>
          <w:bCs/>
          <w:color w:val="auto"/>
          <w:sz w:val="22"/>
          <w:szCs w:val="22"/>
        </w:rPr>
      </w:pPr>
      <w:r w:rsidRPr="00730E31">
        <w:rPr>
          <w:rFonts w:asciiTheme="minorHAnsi" w:hAnsiTheme="minorHAnsi" w:cstheme="minorHAnsi"/>
          <w:bCs/>
          <w:color w:val="auto"/>
          <w:sz w:val="22"/>
          <w:szCs w:val="22"/>
        </w:rPr>
        <w:t>Wykonawca może wypowiedzieć prawo do korzystania z Oprogramowania Aplikacyjnego bez zachowania terminów wypowiedzenia, gdy Zamawiający:</w:t>
      </w:r>
    </w:p>
    <w:p w14:paraId="164B62FA" w14:textId="6C813E6F" w:rsidR="0030318A" w:rsidRPr="00730E31" w:rsidRDefault="0030318A" w:rsidP="00A17362">
      <w:pPr>
        <w:pStyle w:val="NormalnyWeb"/>
        <w:numPr>
          <w:ilvl w:val="0"/>
          <w:numId w:val="25"/>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narusza warunki licencji w odniesieniu do miejsca, zakresu lub sposobu korzystania z każdego </w:t>
      </w:r>
      <w:r w:rsidRPr="00730E31">
        <w:rPr>
          <w:rFonts w:asciiTheme="minorHAnsi" w:hAnsiTheme="minorHAnsi" w:cstheme="minorHAnsi"/>
          <w:color w:val="auto"/>
          <w:sz w:val="22"/>
          <w:szCs w:val="22"/>
        </w:rPr>
        <w:br/>
        <w:t>z Modułów Oprogramowania Aplikacyjnego lub jego części;</w:t>
      </w:r>
    </w:p>
    <w:p w14:paraId="6520DA79" w14:textId="306E5B70" w:rsidR="0030318A" w:rsidRPr="00730E31" w:rsidRDefault="0030318A" w:rsidP="00A17362">
      <w:pPr>
        <w:pStyle w:val="NormalnyWeb"/>
        <w:numPr>
          <w:ilvl w:val="0"/>
          <w:numId w:val="25"/>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 xml:space="preserve">opóźnia się w zapłacie wynagrodzenia określonego w </w:t>
      </w:r>
      <w:r w:rsidR="00C30816" w:rsidRPr="00730E31">
        <w:rPr>
          <w:rFonts w:asciiTheme="minorHAnsi" w:hAnsiTheme="minorHAnsi" w:cstheme="minorHAnsi"/>
          <w:color w:val="auto"/>
          <w:sz w:val="22"/>
          <w:szCs w:val="22"/>
        </w:rPr>
        <w:t>Umowie</w:t>
      </w:r>
      <w:r w:rsidRPr="00730E31">
        <w:rPr>
          <w:rFonts w:asciiTheme="minorHAnsi" w:hAnsiTheme="minorHAnsi" w:cstheme="minorHAnsi"/>
          <w:color w:val="auto"/>
          <w:sz w:val="22"/>
          <w:szCs w:val="22"/>
        </w:rPr>
        <w:t xml:space="preserve"> za okres przekraczający 14 dni;</w:t>
      </w:r>
    </w:p>
    <w:p w14:paraId="386A4300" w14:textId="3802CDD5" w:rsidR="0030318A" w:rsidRPr="00730E31" w:rsidRDefault="0030318A" w:rsidP="00A17362">
      <w:pPr>
        <w:pStyle w:val="NormalnyWeb"/>
        <w:numPr>
          <w:ilvl w:val="0"/>
          <w:numId w:val="25"/>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uniemożliwia przedstawicielom Wykonawcy sprawdzenie sposobu wykorzystywania Oprogramowania Aplikacyjnego;</w:t>
      </w:r>
    </w:p>
    <w:p w14:paraId="5F99382E" w14:textId="5E9F476F" w:rsidR="0030318A" w:rsidRPr="00730E31" w:rsidRDefault="0030318A" w:rsidP="00A17362">
      <w:pPr>
        <w:pStyle w:val="NormalnyWeb"/>
        <w:numPr>
          <w:ilvl w:val="0"/>
          <w:numId w:val="25"/>
        </w:numPr>
        <w:shd w:val="clear" w:color="auto" w:fill="FFFFFF"/>
        <w:spacing w:beforeAutospacing="0" w:after="0" w:afterAutospacing="0" w:line="276" w:lineRule="auto"/>
        <w:jc w:val="both"/>
        <w:rPr>
          <w:rFonts w:asciiTheme="minorHAnsi" w:hAnsiTheme="minorHAnsi" w:cstheme="minorHAnsi"/>
          <w:color w:val="auto"/>
          <w:sz w:val="22"/>
          <w:szCs w:val="22"/>
        </w:rPr>
      </w:pPr>
      <w:r w:rsidRPr="00730E31">
        <w:rPr>
          <w:rFonts w:asciiTheme="minorHAnsi" w:hAnsiTheme="minorHAnsi" w:cstheme="minorHAnsi"/>
          <w:color w:val="auto"/>
          <w:sz w:val="22"/>
          <w:szCs w:val="22"/>
        </w:rPr>
        <w:t>w inny sposób narusza prawa autorskie do Oprogramowania Aplikacyjnego.</w:t>
      </w:r>
    </w:p>
    <w:p w14:paraId="140D2D1B" w14:textId="6FE480A6" w:rsidR="0030318A" w:rsidRPr="00730E31" w:rsidRDefault="0030318A" w:rsidP="00A17362">
      <w:pPr>
        <w:pStyle w:val="NormalnyWeb"/>
        <w:numPr>
          <w:ilvl w:val="0"/>
          <w:numId w:val="10"/>
        </w:numPr>
        <w:shd w:val="clear" w:color="auto" w:fill="FFFFFF"/>
        <w:spacing w:beforeAutospacing="0" w:after="0" w:afterAutospacing="0" w:line="276" w:lineRule="auto"/>
        <w:jc w:val="both"/>
        <w:rPr>
          <w:rFonts w:asciiTheme="minorHAnsi" w:hAnsiTheme="minorHAnsi" w:cstheme="minorHAnsi"/>
          <w:bCs/>
          <w:color w:val="auto"/>
          <w:sz w:val="22"/>
          <w:szCs w:val="22"/>
        </w:rPr>
      </w:pPr>
      <w:r w:rsidRPr="00730E31">
        <w:rPr>
          <w:rFonts w:asciiTheme="minorHAnsi" w:hAnsiTheme="minorHAnsi" w:cstheme="minorHAnsi"/>
          <w:color w:val="auto"/>
          <w:sz w:val="22"/>
          <w:szCs w:val="22"/>
        </w:rPr>
        <w:t xml:space="preserve">W terminie 14 dni od rozwiązania umowy, Zamawiający ma obowiązek zaprzestania korzystania </w:t>
      </w:r>
      <w:r w:rsidRPr="00730E31">
        <w:rPr>
          <w:rFonts w:asciiTheme="minorHAnsi" w:hAnsiTheme="minorHAnsi" w:cstheme="minorHAnsi"/>
          <w:color w:val="auto"/>
          <w:sz w:val="22"/>
          <w:szCs w:val="22"/>
        </w:rPr>
        <w:br/>
        <w:t>z Oprogramowania</w:t>
      </w:r>
      <w:r w:rsidRPr="00730E31">
        <w:rPr>
          <w:rFonts w:asciiTheme="minorHAnsi" w:hAnsiTheme="minorHAnsi" w:cstheme="minorHAnsi"/>
          <w:bCs/>
          <w:color w:val="auto"/>
          <w:sz w:val="22"/>
          <w:szCs w:val="22"/>
        </w:rPr>
        <w:t xml:space="preserve"> Aplikacyjnego - w tym celu Zamawiający ma obowiązek usunięcia Oprogramowania Aplikacyjnego.</w:t>
      </w:r>
    </w:p>
    <w:p w14:paraId="65EBA13E" w14:textId="4EB33F95" w:rsidR="00F45920" w:rsidRPr="00730E31" w:rsidRDefault="00F45920" w:rsidP="0069077F">
      <w:pPr>
        <w:spacing w:after="0"/>
        <w:rPr>
          <w:rFonts w:cstheme="minorHAnsi"/>
          <w:b/>
          <w:color w:val="auto"/>
        </w:rPr>
      </w:pPr>
    </w:p>
    <w:p w14:paraId="1737B173" w14:textId="77777777" w:rsidR="0030318A" w:rsidRPr="00730E31" w:rsidRDefault="0030318A" w:rsidP="0069077F">
      <w:pPr>
        <w:spacing w:after="0"/>
        <w:rPr>
          <w:rFonts w:cstheme="minorHAnsi"/>
          <w:b/>
          <w:color w:val="auto"/>
        </w:rPr>
      </w:pPr>
      <w:r w:rsidRPr="00730E31">
        <w:rPr>
          <w:rFonts w:cstheme="minorHAnsi"/>
          <w:b/>
          <w:color w:val="auto"/>
        </w:rPr>
        <w:br w:type="page"/>
      </w:r>
    </w:p>
    <w:p w14:paraId="045C4638" w14:textId="6B38912C" w:rsidR="0030318A" w:rsidRPr="00730E31" w:rsidRDefault="01C1DD38" w:rsidP="6762815A">
      <w:pPr>
        <w:spacing w:after="0"/>
        <w:jc w:val="center"/>
        <w:rPr>
          <w:rFonts w:cstheme="minorBidi"/>
          <w:b/>
          <w:bCs/>
          <w:color w:val="auto"/>
        </w:rPr>
      </w:pPr>
      <w:r w:rsidRPr="4B0A9DEE">
        <w:rPr>
          <w:rFonts w:cstheme="minorBidi"/>
          <w:b/>
          <w:bCs/>
          <w:color w:val="auto"/>
        </w:rPr>
        <w:t xml:space="preserve">ZAŁĄCZNIK NR </w:t>
      </w:r>
      <w:r w:rsidR="04AD3E90" w:rsidRPr="4B0A9DEE">
        <w:rPr>
          <w:rFonts w:cstheme="minorBidi"/>
          <w:b/>
          <w:bCs/>
          <w:color w:val="auto"/>
        </w:rPr>
        <w:t>5</w:t>
      </w:r>
    </w:p>
    <w:p w14:paraId="62FE80DF" w14:textId="585947F8" w:rsidR="0030318A" w:rsidRPr="00730E31" w:rsidRDefault="0030318A" w:rsidP="0069077F">
      <w:pPr>
        <w:spacing w:after="0"/>
        <w:jc w:val="center"/>
        <w:rPr>
          <w:rFonts w:cstheme="minorHAnsi"/>
          <w:b/>
          <w:color w:val="auto"/>
        </w:rPr>
      </w:pPr>
      <w:r w:rsidRPr="00730E31">
        <w:rPr>
          <w:rFonts w:cstheme="minorHAnsi"/>
          <w:b/>
          <w:color w:val="auto"/>
        </w:rPr>
        <w:t>UMOWA</w:t>
      </w:r>
      <w:r w:rsidR="00B478BB" w:rsidRPr="00730E31">
        <w:rPr>
          <w:rFonts w:cstheme="minorHAnsi"/>
          <w:b/>
          <w:color w:val="auto"/>
        </w:rPr>
        <w:t xml:space="preserve"> </w:t>
      </w:r>
      <w:r w:rsidRPr="00730E31">
        <w:rPr>
          <w:rFonts w:cstheme="minorHAnsi"/>
          <w:b/>
          <w:color w:val="auto"/>
        </w:rPr>
        <w:t>POWIERZENIA PRZETWARZANIA DANYCH OSOBOWYCH</w:t>
      </w:r>
    </w:p>
    <w:p w14:paraId="3BDF0C31" w14:textId="7918A395" w:rsidR="00DA217F" w:rsidRPr="00730E31" w:rsidRDefault="00DA217F" w:rsidP="0069077F">
      <w:pPr>
        <w:spacing w:after="0"/>
        <w:jc w:val="center"/>
        <w:rPr>
          <w:rFonts w:cstheme="minorHAnsi"/>
          <w:b/>
          <w:color w:val="auto"/>
        </w:rPr>
      </w:pPr>
      <w:r w:rsidRPr="00730E31">
        <w:rPr>
          <w:rFonts w:cstheme="minorHAnsi"/>
          <w:b/>
          <w:color w:val="auto"/>
        </w:rPr>
        <w:t>[wzór]</w:t>
      </w:r>
    </w:p>
    <w:p w14:paraId="09562328" w14:textId="77777777" w:rsidR="00DA217F" w:rsidRPr="00730E31" w:rsidRDefault="00DA217F" w:rsidP="0069077F">
      <w:pPr>
        <w:spacing w:after="0"/>
        <w:jc w:val="both"/>
        <w:rPr>
          <w:rFonts w:cstheme="minorHAnsi"/>
          <w:b/>
          <w:bCs/>
          <w:color w:val="auto"/>
        </w:rPr>
      </w:pPr>
      <w:r w:rsidRPr="00730E31">
        <w:rPr>
          <w:rFonts w:cstheme="minorHAnsi"/>
          <w:b/>
          <w:bCs/>
          <w:color w:val="auto"/>
        </w:rPr>
        <w:t>«nazwa_jednostki»</w:t>
      </w:r>
    </w:p>
    <w:p w14:paraId="488F5BAB" w14:textId="77777777" w:rsidR="00DA217F" w:rsidRPr="00730E31" w:rsidRDefault="00DA217F" w:rsidP="0069077F">
      <w:pPr>
        <w:spacing w:after="0"/>
        <w:jc w:val="both"/>
        <w:rPr>
          <w:rFonts w:cstheme="minorHAnsi"/>
          <w:b/>
          <w:bCs/>
          <w:color w:val="auto"/>
        </w:rPr>
      </w:pPr>
      <w:r w:rsidRPr="00730E31">
        <w:rPr>
          <w:rFonts w:cstheme="minorHAnsi"/>
          <w:b/>
          <w:bCs/>
          <w:color w:val="auto"/>
        </w:rPr>
        <w:t>«adres»</w:t>
      </w:r>
    </w:p>
    <w:p w14:paraId="3EBC9A6B" w14:textId="77777777" w:rsidR="00DA217F" w:rsidRPr="00730E31" w:rsidRDefault="00DA217F" w:rsidP="0069077F">
      <w:pPr>
        <w:spacing w:after="0"/>
        <w:jc w:val="both"/>
        <w:rPr>
          <w:rFonts w:cstheme="minorHAnsi"/>
          <w:b/>
          <w:bCs/>
          <w:color w:val="auto"/>
        </w:rPr>
      </w:pPr>
      <w:r w:rsidRPr="00730E31">
        <w:rPr>
          <w:rFonts w:cstheme="minorHAnsi"/>
          <w:b/>
          <w:bCs/>
          <w:color w:val="auto"/>
        </w:rPr>
        <w:t>«kod_pocztowy» «miasto»</w:t>
      </w:r>
    </w:p>
    <w:p w14:paraId="647CD8E7" w14:textId="77777777" w:rsidR="00DA217F" w:rsidRPr="00730E31" w:rsidRDefault="00DA217F" w:rsidP="0069077F">
      <w:pPr>
        <w:spacing w:after="0"/>
        <w:jc w:val="both"/>
        <w:rPr>
          <w:rFonts w:cstheme="minorHAnsi"/>
          <w:b/>
          <w:bCs/>
          <w:color w:val="auto"/>
        </w:rPr>
      </w:pPr>
      <w:r w:rsidRPr="00730E31">
        <w:rPr>
          <w:rFonts w:cstheme="minorHAnsi"/>
          <w:b/>
          <w:bCs/>
          <w:color w:val="auto"/>
        </w:rPr>
        <w:t xml:space="preserve">NIP: </w:t>
      </w:r>
      <w:r w:rsidRPr="00730E31">
        <w:rPr>
          <w:rFonts w:cstheme="minorHAnsi"/>
          <w:b/>
          <w:bCs/>
          <w:color w:val="auto"/>
        </w:rPr>
        <w:tab/>
        <w:t xml:space="preserve"> «NIP»</w:t>
      </w:r>
    </w:p>
    <w:p w14:paraId="249A148C" w14:textId="77777777" w:rsidR="00DA217F" w:rsidRPr="00730E31" w:rsidRDefault="00DA217F" w:rsidP="0069077F">
      <w:pPr>
        <w:spacing w:after="0"/>
        <w:jc w:val="both"/>
        <w:rPr>
          <w:rFonts w:cstheme="minorHAnsi"/>
          <w:color w:val="auto"/>
        </w:rPr>
      </w:pPr>
      <w:r w:rsidRPr="00730E31">
        <w:rPr>
          <w:rFonts w:cstheme="minorHAnsi"/>
          <w:color w:val="auto"/>
        </w:rPr>
        <w:t xml:space="preserve">wpisany do rejestru stowarzyszeń, innych organizacji społecznych i zawodowych, fundacji oraz publicznych zakładów opieki zdrowotnej przez Sąd Rejonowy w …………. , …… Wydział Gospodarczy Krajowego Rejestru Sądowego pod numerem KRS …………….; REGON: ………………, </w:t>
      </w:r>
    </w:p>
    <w:p w14:paraId="461317A6" w14:textId="77777777" w:rsidR="00DA217F" w:rsidRPr="00730E31" w:rsidRDefault="00DA217F" w:rsidP="0069077F">
      <w:pPr>
        <w:spacing w:after="0"/>
        <w:jc w:val="both"/>
        <w:rPr>
          <w:rFonts w:cstheme="minorHAnsi"/>
          <w:color w:val="auto"/>
        </w:rPr>
      </w:pPr>
      <w:r w:rsidRPr="00730E31">
        <w:rPr>
          <w:rFonts w:cstheme="minorHAnsi"/>
          <w:color w:val="auto"/>
        </w:rPr>
        <w:t>który reprezentuje:</w:t>
      </w:r>
    </w:p>
    <w:p w14:paraId="657F1E82" w14:textId="77777777" w:rsidR="00DA217F" w:rsidRPr="00730E31" w:rsidRDefault="00DA217F" w:rsidP="0069077F">
      <w:pPr>
        <w:spacing w:after="0"/>
        <w:jc w:val="both"/>
        <w:rPr>
          <w:rFonts w:cstheme="minorHAnsi"/>
          <w:color w:val="auto"/>
        </w:rPr>
      </w:pPr>
      <w:r w:rsidRPr="00730E31">
        <w:rPr>
          <w:rFonts w:cstheme="minorHAnsi"/>
          <w:color w:val="auto"/>
        </w:rPr>
        <w:t>……………………………………… - ………………………………………….</w:t>
      </w:r>
    </w:p>
    <w:p w14:paraId="58C24DF2" w14:textId="77777777" w:rsidR="00DA217F" w:rsidRPr="00730E31" w:rsidRDefault="00DA217F" w:rsidP="0069077F">
      <w:pPr>
        <w:spacing w:after="0"/>
        <w:jc w:val="both"/>
        <w:rPr>
          <w:rFonts w:cstheme="minorHAnsi"/>
          <w:color w:val="auto"/>
        </w:rPr>
      </w:pPr>
      <w:r w:rsidRPr="00730E31">
        <w:rPr>
          <w:rFonts w:cstheme="minorHAnsi"/>
          <w:color w:val="auto"/>
        </w:rPr>
        <w:t>……………………………………... - …………………………………………..</w:t>
      </w:r>
    </w:p>
    <w:p w14:paraId="31352C42" w14:textId="77777777" w:rsidR="00DA217F" w:rsidRPr="00730E31" w:rsidRDefault="00DA217F" w:rsidP="0069077F">
      <w:pPr>
        <w:spacing w:after="0"/>
        <w:jc w:val="both"/>
        <w:rPr>
          <w:rFonts w:cstheme="minorHAnsi"/>
          <w:color w:val="auto"/>
        </w:rPr>
      </w:pPr>
      <w:r w:rsidRPr="00730E31">
        <w:rPr>
          <w:rFonts w:cstheme="minorHAnsi"/>
          <w:color w:val="auto"/>
        </w:rPr>
        <w:t xml:space="preserve">zwany dalej Zamawiającym albo Administratorem, </w:t>
      </w:r>
    </w:p>
    <w:p w14:paraId="7AA0306F" w14:textId="77777777" w:rsidR="007B63A7" w:rsidRPr="00730E31" w:rsidRDefault="007B63A7" w:rsidP="0069077F">
      <w:pPr>
        <w:spacing w:after="0"/>
        <w:jc w:val="both"/>
        <w:rPr>
          <w:rFonts w:cstheme="minorHAnsi"/>
          <w:color w:val="auto"/>
        </w:rPr>
      </w:pPr>
    </w:p>
    <w:p w14:paraId="5FEFB6AB" w14:textId="574B30E9" w:rsidR="00DA217F" w:rsidRPr="00730E31" w:rsidRDefault="00DA217F" w:rsidP="0069077F">
      <w:pPr>
        <w:spacing w:after="0"/>
        <w:jc w:val="both"/>
        <w:rPr>
          <w:rFonts w:cstheme="minorHAnsi"/>
          <w:color w:val="auto"/>
        </w:rPr>
      </w:pPr>
      <w:r w:rsidRPr="00730E31">
        <w:rPr>
          <w:rFonts w:cstheme="minorHAnsi"/>
          <w:color w:val="auto"/>
        </w:rPr>
        <w:t>oraz firma</w:t>
      </w:r>
    </w:p>
    <w:p w14:paraId="3606F823" w14:textId="77777777" w:rsidR="007B63A7" w:rsidRPr="00730E31" w:rsidRDefault="007B63A7" w:rsidP="0069077F">
      <w:pPr>
        <w:spacing w:after="0"/>
        <w:jc w:val="both"/>
        <w:rPr>
          <w:rFonts w:cstheme="minorHAnsi"/>
          <w:b/>
          <w:bCs/>
          <w:color w:val="auto"/>
        </w:rPr>
      </w:pPr>
    </w:p>
    <w:p w14:paraId="0A3F9E08" w14:textId="6E6F11B3" w:rsidR="00DA217F" w:rsidRPr="00730E31" w:rsidRDefault="009E7CC0" w:rsidP="0069077F">
      <w:pPr>
        <w:spacing w:after="0"/>
        <w:jc w:val="both"/>
        <w:rPr>
          <w:rFonts w:cstheme="minorHAnsi"/>
          <w:color w:val="auto"/>
        </w:rPr>
      </w:pPr>
      <w:r w:rsidRPr="00730E31">
        <w:rPr>
          <w:rFonts w:cstheme="minorHAnsi"/>
          <w:b/>
          <w:bCs/>
          <w:color w:val="auto"/>
        </w:rPr>
        <w:t>……….</w:t>
      </w:r>
      <w:r w:rsidR="00DA217F" w:rsidRPr="00730E31">
        <w:rPr>
          <w:rFonts w:cstheme="minorHAnsi"/>
          <w:color w:val="auto"/>
        </w:rPr>
        <w:t xml:space="preserve"> z siedzibą </w:t>
      </w:r>
      <w:r w:rsidRPr="00730E31">
        <w:rPr>
          <w:rFonts w:cstheme="minorHAnsi"/>
          <w:color w:val="auto"/>
        </w:rPr>
        <w:t>…………</w:t>
      </w:r>
      <w:r w:rsidR="00DA217F" w:rsidRPr="00730E31">
        <w:rPr>
          <w:rFonts w:cstheme="minorHAnsi"/>
          <w:color w:val="auto"/>
        </w:rPr>
        <w:t xml:space="preserve">, przy ul. </w:t>
      </w:r>
      <w:r w:rsidRPr="00730E31">
        <w:rPr>
          <w:rFonts w:cstheme="minorHAnsi"/>
          <w:color w:val="auto"/>
        </w:rPr>
        <w:t>………………</w:t>
      </w:r>
      <w:r w:rsidR="00DA217F" w:rsidRPr="00730E31">
        <w:rPr>
          <w:rFonts w:cstheme="minorHAnsi"/>
          <w:color w:val="auto"/>
        </w:rPr>
        <w:t xml:space="preserve">, wpisana do rejestru przedsiębiorców przez Sąd Rejonowy w </w:t>
      </w:r>
      <w:r w:rsidRPr="00730E31">
        <w:rPr>
          <w:rFonts w:cstheme="minorHAnsi"/>
          <w:color w:val="auto"/>
        </w:rPr>
        <w:t>…………..</w:t>
      </w:r>
      <w:r w:rsidR="00DA217F" w:rsidRPr="00730E31">
        <w:rPr>
          <w:rFonts w:cstheme="minorHAnsi"/>
          <w:color w:val="auto"/>
        </w:rPr>
        <w:t xml:space="preserve">, Wydział </w:t>
      </w:r>
      <w:r w:rsidRPr="00730E31">
        <w:rPr>
          <w:rFonts w:cstheme="minorHAnsi"/>
          <w:color w:val="auto"/>
        </w:rPr>
        <w:t xml:space="preserve">…………. </w:t>
      </w:r>
      <w:r w:rsidR="00DA217F" w:rsidRPr="00730E31">
        <w:rPr>
          <w:rFonts w:cstheme="minorHAnsi"/>
          <w:color w:val="auto"/>
        </w:rPr>
        <w:t xml:space="preserve">Gospodarczy Krajowego Rejestru Sądowego, pod numerem KRS </w:t>
      </w:r>
      <w:r w:rsidRPr="00730E31">
        <w:rPr>
          <w:rFonts w:cstheme="minorHAnsi"/>
          <w:color w:val="auto"/>
        </w:rPr>
        <w:t>……………</w:t>
      </w:r>
      <w:r w:rsidR="00DA217F" w:rsidRPr="00730E31">
        <w:rPr>
          <w:rFonts w:cstheme="minorHAnsi"/>
          <w:color w:val="auto"/>
        </w:rPr>
        <w:t xml:space="preserve">, o kapitale zakładowym, opłaconym w całości, w wysokości </w:t>
      </w:r>
      <w:r w:rsidRPr="00730E31">
        <w:rPr>
          <w:rFonts w:cstheme="minorHAnsi"/>
          <w:color w:val="auto"/>
        </w:rPr>
        <w:t>…………….</w:t>
      </w:r>
      <w:r w:rsidR="00DA217F" w:rsidRPr="00730E31">
        <w:rPr>
          <w:rFonts w:cstheme="minorHAnsi"/>
          <w:color w:val="auto"/>
        </w:rPr>
        <w:t xml:space="preserve"> </w:t>
      </w:r>
      <w:r w:rsidRPr="00730E31">
        <w:rPr>
          <w:rFonts w:cstheme="minorHAnsi"/>
          <w:color w:val="auto"/>
        </w:rPr>
        <w:t>z</w:t>
      </w:r>
      <w:r w:rsidR="00DA217F" w:rsidRPr="00730E31">
        <w:rPr>
          <w:rFonts w:cstheme="minorHAnsi"/>
          <w:color w:val="auto"/>
        </w:rPr>
        <w:t>ł</w:t>
      </w:r>
      <w:r w:rsidRPr="00730E31">
        <w:rPr>
          <w:rFonts w:cstheme="minorHAnsi"/>
          <w:color w:val="auto"/>
        </w:rPr>
        <w:t xml:space="preserve"> *[jeśli dotyczy]</w:t>
      </w:r>
      <w:r w:rsidR="00DA217F" w:rsidRPr="00730E31">
        <w:rPr>
          <w:rFonts w:cstheme="minorHAnsi"/>
          <w:color w:val="auto"/>
        </w:rPr>
        <w:t xml:space="preserve">, NIP </w:t>
      </w:r>
      <w:r w:rsidRPr="00730E31">
        <w:rPr>
          <w:rFonts w:cstheme="minorHAnsi"/>
          <w:color w:val="auto"/>
        </w:rPr>
        <w:t>……………</w:t>
      </w:r>
      <w:r w:rsidR="00DA217F" w:rsidRPr="00730E31">
        <w:rPr>
          <w:rFonts w:cstheme="minorHAnsi"/>
          <w:color w:val="auto"/>
        </w:rPr>
        <w:t xml:space="preserve">, REGON </w:t>
      </w:r>
      <w:r w:rsidRPr="00730E31">
        <w:rPr>
          <w:rFonts w:cstheme="minorHAnsi"/>
          <w:color w:val="auto"/>
        </w:rPr>
        <w:t>……………..</w:t>
      </w:r>
      <w:r w:rsidR="00DA217F" w:rsidRPr="00730E31">
        <w:rPr>
          <w:rFonts w:cstheme="minorHAnsi"/>
          <w:color w:val="auto"/>
        </w:rPr>
        <w:t xml:space="preserve">, BDO </w:t>
      </w:r>
      <w:r w:rsidRPr="00730E31">
        <w:rPr>
          <w:rFonts w:cstheme="minorHAnsi"/>
          <w:color w:val="auto"/>
        </w:rPr>
        <w:t>………… *[jeśli dotyczy]</w:t>
      </w:r>
      <w:r w:rsidR="00DA217F" w:rsidRPr="00730E31">
        <w:rPr>
          <w:rFonts w:cstheme="minorHAnsi"/>
          <w:color w:val="auto"/>
        </w:rPr>
        <w:t>, reprezentowana przez:</w:t>
      </w:r>
    </w:p>
    <w:p w14:paraId="459E5F90" w14:textId="77777777" w:rsidR="00DA217F" w:rsidRPr="00730E31" w:rsidRDefault="00DA217F" w:rsidP="0069077F">
      <w:pPr>
        <w:spacing w:after="0"/>
        <w:jc w:val="both"/>
        <w:rPr>
          <w:rFonts w:cstheme="minorHAnsi"/>
          <w:color w:val="auto"/>
        </w:rPr>
      </w:pPr>
      <w:r w:rsidRPr="00730E31">
        <w:rPr>
          <w:rFonts w:cstheme="minorHAnsi"/>
          <w:color w:val="auto"/>
        </w:rPr>
        <w:t>…………………….…………………………</w:t>
      </w:r>
      <w:r w:rsidRPr="00730E31">
        <w:rPr>
          <w:rFonts w:cstheme="minorHAnsi"/>
          <w:color w:val="auto"/>
        </w:rPr>
        <w:tab/>
        <w:t xml:space="preserve">- </w:t>
      </w:r>
      <w:r w:rsidRPr="00730E31">
        <w:rPr>
          <w:rFonts w:cstheme="minorHAnsi"/>
          <w:color w:val="auto"/>
        </w:rPr>
        <w:tab/>
        <w:t>…………………………………….</w:t>
      </w:r>
    </w:p>
    <w:p w14:paraId="67C4FC2A" w14:textId="77777777" w:rsidR="00DA217F" w:rsidRPr="00730E31" w:rsidRDefault="00DA217F" w:rsidP="0069077F">
      <w:pPr>
        <w:spacing w:after="0"/>
        <w:jc w:val="both"/>
        <w:rPr>
          <w:rFonts w:cstheme="minorHAnsi"/>
          <w:color w:val="auto"/>
        </w:rPr>
      </w:pPr>
      <w:r w:rsidRPr="00730E31">
        <w:rPr>
          <w:rFonts w:cstheme="minorHAnsi"/>
          <w:color w:val="auto"/>
        </w:rPr>
        <w:t>…………………….…………………………</w:t>
      </w:r>
      <w:r w:rsidRPr="00730E31">
        <w:rPr>
          <w:rFonts w:cstheme="minorHAnsi"/>
          <w:color w:val="auto"/>
        </w:rPr>
        <w:tab/>
        <w:t xml:space="preserve">- </w:t>
      </w:r>
      <w:r w:rsidRPr="00730E31">
        <w:rPr>
          <w:rFonts w:cstheme="minorHAnsi"/>
          <w:color w:val="auto"/>
        </w:rPr>
        <w:tab/>
        <w:t>…………………………………….</w:t>
      </w:r>
    </w:p>
    <w:p w14:paraId="0B0AC3D5" w14:textId="77777777" w:rsidR="00DA217F" w:rsidRPr="00730E31" w:rsidRDefault="00DA217F" w:rsidP="0069077F">
      <w:pPr>
        <w:spacing w:after="0"/>
        <w:jc w:val="both"/>
        <w:rPr>
          <w:rFonts w:cstheme="minorHAnsi"/>
          <w:color w:val="auto"/>
        </w:rPr>
      </w:pPr>
      <w:r w:rsidRPr="00730E31">
        <w:rPr>
          <w:rFonts w:cstheme="minorHAnsi"/>
          <w:color w:val="auto"/>
        </w:rPr>
        <w:t xml:space="preserve">zwana w treści Umowy Wykonawcą lub Przetwarzającym, </w:t>
      </w:r>
    </w:p>
    <w:p w14:paraId="37077D6C" w14:textId="77777777" w:rsidR="00DA217F" w:rsidRPr="00730E31" w:rsidRDefault="00DA217F" w:rsidP="0069077F">
      <w:pPr>
        <w:spacing w:after="0"/>
        <w:jc w:val="both"/>
        <w:rPr>
          <w:rFonts w:cstheme="minorHAnsi"/>
          <w:color w:val="auto"/>
        </w:rPr>
      </w:pPr>
      <w:r w:rsidRPr="00730E31">
        <w:rPr>
          <w:rFonts w:cstheme="minorHAnsi"/>
          <w:color w:val="auto"/>
        </w:rPr>
        <w:t>zwane dalej łącznie Stronami, a każda z osoba Stroną</w:t>
      </w:r>
    </w:p>
    <w:p w14:paraId="3563772B" w14:textId="77777777" w:rsidR="00DA217F" w:rsidRPr="00730E31" w:rsidRDefault="00DA217F" w:rsidP="0069077F">
      <w:pPr>
        <w:spacing w:after="0"/>
        <w:jc w:val="both"/>
        <w:rPr>
          <w:rFonts w:cstheme="minorHAnsi"/>
          <w:color w:val="auto"/>
        </w:rPr>
      </w:pPr>
    </w:p>
    <w:p w14:paraId="7202455B" w14:textId="0D3502A3" w:rsidR="00DA217F" w:rsidRPr="00730E31" w:rsidRDefault="006069D0" w:rsidP="0069077F">
      <w:pPr>
        <w:spacing w:after="0"/>
        <w:jc w:val="both"/>
        <w:rPr>
          <w:rFonts w:cstheme="minorHAnsi"/>
          <w:color w:val="auto"/>
        </w:rPr>
      </w:pPr>
      <w:r w:rsidRPr="00730E31">
        <w:rPr>
          <w:rFonts w:cstheme="minorHAnsi"/>
          <w:color w:val="auto"/>
        </w:rPr>
        <w:t>Zważywszy,</w:t>
      </w:r>
      <w:r w:rsidR="00DA217F" w:rsidRPr="00730E31">
        <w:rPr>
          <w:rFonts w:cstheme="minorHAnsi"/>
          <w:color w:val="auto"/>
        </w:rPr>
        <w:t xml:space="preserve"> że</w:t>
      </w:r>
      <w:r w:rsidR="002A201D" w:rsidRPr="00730E31">
        <w:rPr>
          <w:rFonts w:cstheme="minorHAnsi"/>
          <w:color w:val="auto"/>
        </w:rPr>
        <w:t xml:space="preserve"> p</w:t>
      </w:r>
      <w:r w:rsidR="00DA217F" w:rsidRPr="00730E31">
        <w:rPr>
          <w:rFonts w:cstheme="minorHAnsi"/>
          <w:color w:val="auto"/>
        </w:rPr>
        <w:t xml:space="preserve">rawidłowa realizacja Umowy </w:t>
      </w:r>
      <w:r w:rsidR="000D75F0" w:rsidRPr="00730E31">
        <w:rPr>
          <w:rFonts w:cstheme="minorHAnsi"/>
          <w:color w:val="auto"/>
        </w:rPr>
        <w:t xml:space="preserve">nr </w:t>
      </w:r>
      <w:r w:rsidR="00DA217F" w:rsidRPr="00730E31">
        <w:rPr>
          <w:rFonts w:cstheme="minorHAnsi"/>
          <w:color w:val="auto"/>
        </w:rPr>
        <w:t xml:space="preserve"> …………………. (dalej: Umowa Podstawowa)</w:t>
      </w:r>
      <w:r w:rsidR="000D75F0" w:rsidRPr="00730E31">
        <w:rPr>
          <w:rFonts w:cstheme="minorHAnsi"/>
          <w:color w:val="auto"/>
        </w:rPr>
        <w:t xml:space="preserve"> wymaga wykonywania przez Wykonawcę operacji</w:t>
      </w:r>
      <w:r w:rsidR="00DA217F" w:rsidRPr="00730E31">
        <w:rPr>
          <w:rFonts w:cstheme="minorHAnsi"/>
          <w:color w:val="auto"/>
        </w:rPr>
        <w:t xml:space="preserve"> w zakresie przetwarzania danych osobowych w imieniu Zamawiającego, związanych w szczególności z</w:t>
      </w:r>
      <w:r w:rsidR="00877B40">
        <w:rPr>
          <w:rFonts w:cstheme="minorHAnsi"/>
          <w:color w:val="auto"/>
        </w:rPr>
        <w:t xml:space="preserve"> realizacją</w:t>
      </w:r>
      <w:r w:rsidR="00DA217F" w:rsidRPr="00730E31">
        <w:rPr>
          <w:rFonts w:cstheme="minorHAnsi"/>
          <w:color w:val="auto"/>
        </w:rPr>
        <w:t xml:space="preserve"> świadcze</w:t>
      </w:r>
      <w:r w:rsidR="00877B40">
        <w:rPr>
          <w:rFonts w:cstheme="minorHAnsi"/>
          <w:color w:val="auto"/>
        </w:rPr>
        <w:t>ń w ramach</w:t>
      </w:r>
      <w:r w:rsidR="00DA217F" w:rsidRPr="00730E31">
        <w:rPr>
          <w:rFonts w:cstheme="minorHAnsi"/>
          <w:color w:val="auto"/>
        </w:rPr>
        <w:t>:</w:t>
      </w:r>
    </w:p>
    <w:p w14:paraId="5C2B9BC2" w14:textId="60A858CA" w:rsidR="00DA217F" w:rsidRPr="00730E31" w:rsidRDefault="0069077F" w:rsidP="00A17362">
      <w:pPr>
        <w:pStyle w:val="Akapitzlist"/>
        <w:numPr>
          <w:ilvl w:val="0"/>
          <w:numId w:val="44"/>
        </w:numPr>
        <w:spacing w:after="0"/>
        <w:jc w:val="both"/>
        <w:rPr>
          <w:rFonts w:cstheme="minorHAnsi"/>
          <w:color w:val="auto"/>
        </w:rPr>
      </w:pPr>
      <w:r w:rsidRPr="00730E31">
        <w:rPr>
          <w:rFonts w:cstheme="minorHAnsi"/>
          <w:color w:val="auto"/>
        </w:rPr>
        <w:t>[W</w:t>
      </w:r>
      <w:r w:rsidR="00DA217F" w:rsidRPr="00730E31">
        <w:rPr>
          <w:rFonts w:cstheme="minorHAnsi"/>
          <w:color w:val="auto"/>
        </w:rPr>
        <w:t>drożenia</w:t>
      </w:r>
      <w:r w:rsidRPr="00730E31">
        <w:rPr>
          <w:rFonts w:cstheme="minorHAnsi"/>
          <w:color w:val="auto"/>
        </w:rPr>
        <w:t>,]</w:t>
      </w:r>
      <w:r w:rsidR="00DA217F" w:rsidRPr="00730E31">
        <w:rPr>
          <w:rFonts w:cstheme="minorHAnsi"/>
          <w:color w:val="auto"/>
        </w:rPr>
        <w:t>;</w:t>
      </w:r>
    </w:p>
    <w:p w14:paraId="1B64A7AC" w14:textId="64EF6223" w:rsidR="0004556D" w:rsidRPr="00730E31" w:rsidRDefault="0004556D" w:rsidP="00A17362">
      <w:pPr>
        <w:pStyle w:val="Akapitzlist"/>
        <w:numPr>
          <w:ilvl w:val="0"/>
          <w:numId w:val="44"/>
        </w:numPr>
        <w:spacing w:after="0"/>
        <w:jc w:val="both"/>
        <w:rPr>
          <w:rFonts w:cstheme="minorHAnsi"/>
          <w:color w:val="auto"/>
        </w:rPr>
      </w:pPr>
      <w:r w:rsidRPr="00730E31">
        <w:rPr>
          <w:rFonts w:cstheme="minorHAnsi"/>
          <w:color w:val="auto"/>
        </w:rPr>
        <w:t>[Gwaranc</w:t>
      </w:r>
      <w:r w:rsidR="00C30816" w:rsidRPr="00730E31">
        <w:rPr>
          <w:rFonts w:cstheme="minorHAnsi"/>
          <w:color w:val="auto"/>
        </w:rPr>
        <w:t>ji</w:t>
      </w:r>
      <w:r w:rsidRPr="00730E31">
        <w:rPr>
          <w:rFonts w:cstheme="minorHAnsi"/>
          <w:color w:val="auto"/>
        </w:rPr>
        <w:t>]</w:t>
      </w:r>
      <w:r w:rsidR="00C30816" w:rsidRPr="00730E31">
        <w:rPr>
          <w:rFonts w:cstheme="minorHAnsi"/>
          <w:color w:val="auto"/>
        </w:rPr>
        <w:t>;</w:t>
      </w:r>
    </w:p>
    <w:p w14:paraId="489AA69B" w14:textId="4654D6B4" w:rsidR="00DA217F" w:rsidRPr="00730E31" w:rsidRDefault="00DA217F" w:rsidP="0069077F">
      <w:pPr>
        <w:spacing w:after="0"/>
        <w:jc w:val="both"/>
        <w:rPr>
          <w:rFonts w:cstheme="minorHAnsi"/>
          <w:color w:val="auto"/>
        </w:rPr>
      </w:pPr>
      <w:r w:rsidRPr="00730E31">
        <w:rPr>
          <w:rFonts w:cstheme="minorHAnsi"/>
          <w:color w:val="auto"/>
        </w:rPr>
        <w:t xml:space="preserve">Strony postanowiły zawrzeć umowę o powierzenie do przetwarzania danych osobowych, o następującej </w:t>
      </w:r>
      <w:r w:rsidR="006069D0" w:rsidRPr="00730E31">
        <w:rPr>
          <w:rFonts w:cstheme="minorHAnsi"/>
          <w:color w:val="auto"/>
        </w:rPr>
        <w:t>treści:</w:t>
      </w:r>
    </w:p>
    <w:p w14:paraId="39D27DE1" w14:textId="77777777" w:rsidR="007B63A7" w:rsidRPr="00730E31" w:rsidRDefault="007B63A7" w:rsidP="0069077F">
      <w:pPr>
        <w:spacing w:after="0"/>
        <w:jc w:val="both"/>
        <w:rPr>
          <w:rFonts w:cstheme="minorHAnsi"/>
          <w:color w:val="auto"/>
        </w:rPr>
      </w:pPr>
    </w:p>
    <w:p w14:paraId="6FF654BC" w14:textId="38364D1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w:t>
      </w:r>
      <w:r w:rsidR="00B478BB" w:rsidRPr="00730E31">
        <w:rPr>
          <w:rFonts w:cstheme="minorHAnsi"/>
          <w:color w:val="auto"/>
        </w:rPr>
        <w:t xml:space="preserve"> Podstawowej</w:t>
      </w:r>
      <w:r w:rsidRPr="00730E31">
        <w:rPr>
          <w:rFonts w:cstheme="minorHAnsi"/>
          <w:color w:val="auto"/>
        </w:rPr>
        <w:t>.</w:t>
      </w:r>
    </w:p>
    <w:p w14:paraId="581D94A0"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Pod pojęciami „dane osobowe” lub „dane” użytymi w Umowie, Strony rozumieją dane osobowe zdefiniowane w art. 4 pkt 1 RODO, których rodzaj i zakres zostały wskazane w Umowie.</w:t>
      </w:r>
    </w:p>
    <w:p w14:paraId="01DBA05C" w14:textId="6DABDAEB"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Zamawiający oświadcza, że jest administratorem w rozumieniu art. 4 ust. </w:t>
      </w:r>
      <w:r w:rsidR="006069D0" w:rsidRPr="00730E31">
        <w:rPr>
          <w:rFonts w:cstheme="minorHAnsi"/>
          <w:color w:val="auto"/>
        </w:rPr>
        <w:t>7 RODO</w:t>
      </w:r>
      <w:r w:rsidRPr="00730E31">
        <w:rPr>
          <w:rFonts w:cstheme="minorHAnsi"/>
          <w:color w:val="auto"/>
        </w:rPr>
        <w:t xml:space="preserve">, lub jest uprawniony, na mocy art. 28 ust. 2 RODO do dalszego powierzenia Wykonawcy przetwarzania danych osobowych. </w:t>
      </w:r>
    </w:p>
    <w:p w14:paraId="61A3A1EB" w14:textId="526E99ED"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5D878C90" w14:textId="34601996"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Przetwarzanie odbywać się będzie w formie elektronicznej, poprzez wykonywanie wszystkich operacji przetwarzania uzasadnionych wykonywaniem usług objętych przedmiotem Umowy. Wykonawca jest uprawniony w szczególności do </w:t>
      </w:r>
      <w:r w:rsidR="006069D0" w:rsidRPr="00730E31">
        <w:rPr>
          <w:rFonts w:cstheme="minorHAnsi"/>
          <w:color w:val="auto"/>
        </w:rPr>
        <w:t>wykonywania następujących</w:t>
      </w:r>
      <w:r w:rsidRPr="00730E31">
        <w:rPr>
          <w:rFonts w:cstheme="minorHAnsi"/>
          <w:color w:val="auto"/>
        </w:rPr>
        <w:t xml:space="preserve"> operacji przetwarzania: utrwalanie, porządkowanie/organizowanie, pobieranie, przesyłanie, przechowywanie, usuwanie oraz inne operacje o ile okażą się niezbędne do prawidłowej realizacji Umowy.  </w:t>
      </w:r>
    </w:p>
    <w:p w14:paraId="34285923"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Dostęp do powierzonych danych osobowych odbywać się będzie za pośrednictwem szyfrowanego łącza VPN, aktywowanego w związku z realizacją Umowy lub w innej, szyfrowanej formie ustalonej między Stronami.</w:t>
      </w:r>
    </w:p>
    <w:p w14:paraId="0AF071FA" w14:textId="70457148"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Przetwarzanie będzie wykonywane w okresie realizacji Umowy </w:t>
      </w:r>
      <w:r w:rsidR="006069D0" w:rsidRPr="00730E31">
        <w:rPr>
          <w:rFonts w:cstheme="minorHAnsi"/>
          <w:color w:val="auto"/>
        </w:rPr>
        <w:t>Podstawowej i</w:t>
      </w:r>
      <w:r w:rsidRPr="00730E31">
        <w:rPr>
          <w:rFonts w:cstheme="minorHAnsi"/>
          <w:color w:val="auto"/>
        </w:rPr>
        <w:t xml:space="preserve"> wszystkich zobowiązań z niej wynikających. </w:t>
      </w:r>
    </w:p>
    <w:p w14:paraId="45514AA1" w14:textId="2EAAABA1"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5AA8CEEA"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Przetwarzanie obejmować będzie rodzaje danych osobowych wskazane poniżej:</w:t>
      </w:r>
    </w:p>
    <w:p w14:paraId="1916CB57" w14:textId="40D58256"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Dane identyfikacyjne,</w:t>
      </w:r>
    </w:p>
    <w:p w14:paraId="1A838467" w14:textId="5B431EC4"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Dane adresowe,</w:t>
      </w:r>
    </w:p>
    <w:p w14:paraId="427B14F2" w14:textId="1297146F"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Dane dot. stanu zdrowia,</w:t>
      </w:r>
    </w:p>
    <w:p w14:paraId="06DF643B" w14:textId="185B4266"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Dane kontaktowe,</w:t>
      </w:r>
    </w:p>
    <w:p w14:paraId="4314D684" w14:textId="716EA395"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Numery systemowe umożliwiające identyfikację,</w:t>
      </w:r>
    </w:p>
    <w:p w14:paraId="117670CE" w14:textId="72338BCF" w:rsidR="00DA217F" w:rsidRPr="00730E31" w:rsidRDefault="00DA217F" w:rsidP="00A17362">
      <w:pPr>
        <w:pStyle w:val="Akapitzlist"/>
        <w:numPr>
          <w:ilvl w:val="0"/>
          <w:numId w:val="42"/>
        </w:numPr>
        <w:spacing w:after="0"/>
        <w:jc w:val="both"/>
        <w:rPr>
          <w:rFonts w:cstheme="minorHAnsi"/>
          <w:color w:val="auto"/>
        </w:rPr>
      </w:pPr>
      <w:r w:rsidRPr="00730E31">
        <w:rPr>
          <w:rFonts w:cstheme="minorHAnsi"/>
          <w:color w:val="auto"/>
        </w:rPr>
        <w:t xml:space="preserve">Inne dane osobowe,  związane z realizowanymi zadaniami Zamawiającego w szczególności informacje opisujące relacje Zamawiającego z Pacjentami,  Pracownikami i </w:t>
      </w:r>
      <w:r w:rsidR="006069D0" w:rsidRPr="00730E31">
        <w:rPr>
          <w:rFonts w:cstheme="minorHAnsi"/>
          <w:color w:val="auto"/>
        </w:rPr>
        <w:t>Kontrahentami Zamawiającego</w:t>
      </w:r>
      <w:r w:rsidRPr="00730E31">
        <w:rPr>
          <w:rFonts w:cstheme="minorHAnsi"/>
          <w:color w:val="auto"/>
        </w:rPr>
        <w:t>.</w:t>
      </w:r>
    </w:p>
    <w:p w14:paraId="28638771"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Przetwarzanie danych będzie dotyczyć następujących kategorii osób:</w:t>
      </w:r>
    </w:p>
    <w:p w14:paraId="0D4FD099" w14:textId="4665F8A8" w:rsidR="00DA217F" w:rsidRPr="00730E31" w:rsidRDefault="00DA217F" w:rsidP="00A17362">
      <w:pPr>
        <w:pStyle w:val="Akapitzlist"/>
        <w:numPr>
          <w:ilvl w:val="0"/>
          <w:numId w:val="43"/>
        </w:numPr>
        <w:spacing w:after="0"/>
        <w:jc w:val="both"/>
        <w:rPr>
          <w:rFonts w:cstheme="minorHAnsi"/>
          <w:color w:val="auto"/>
        </w:rPr>
      </w:pPr>
      <w:r w:rsidRPr="00730E31">
        <w:rPr>
          <w:rFonts w:cstheme="minorHAnsi"/>
          <w:color w:val="auto"/>
        </w:rPr>
        <w:t>Pracownicy i personel medyczny świadczący usługi dla Zamawiającego i osoby, z którymi wchodzą oni w     interakcje społeczne,</w:t>
      </w:r>
    </w:p>
    <w:p w14:paraId="4A022931" w14:textId="7C069600" w:rsidR="00DA217F" w:rsidRPr="00730E31" w:rsidRDefault="00DA217F" w:rsidP="00A17362">
      <w:pPr>
        <w:pStyle w:val="Akapitzlist"/>
        <w:numPr>
          <w:ilvl w:val="0"/>
          <w:numId w:val="43"/>
        </w:numPr>
        <w:spacing w:after="0"/>
        <w:jc w:val="both"/>
        <w:rPr>
          <w:rFonts w:cstheme="minorHAnsi"/>
          <w:color w:val="auto"/>
        </w:rPr>
      </w:pPr>
      <w:r w:rsidRPr="00730E31">
        <w:rPr>
          <w:rFonts w:cstheme="minorHAnsi"/>
          <w:color w:val="auto"/>
        </w:rPr>
        <w:t>Pacjenci Zamawiającego i osoby, z którymi wchodzą oni w interakcje społeczne</w:t>
      </w:r>
    </w:p>
    <w:p w14:paraId="4FF30BB3" w14:textId="176D225D" w:rsidR="00DA217F" w:rsidRPr="00730E31" w:rsidRDefault="00DA217F" w:rsidP="00A17362">
      <w:pPr>
        <w:pStyle w:val="Akapitzlist"/>
        <w:numPr>
          <w:ilvl w:val="0"/>
          <w:numId w:val="43"/>
        </w:numPr>
        <w:spacing w:after="0"/>
        <w:jc w:val="both"/>
        <w:rPr>
          <w:rFonts w:cstheme="minorHAnsi"/>
          <w:color w:val="auto"/>
        </w:rPr>
      </w:pPr>
      <w:r w:rsidRPr="00730E31">
        <w:rPr>
          <w:rFonts w:cstheme="minorHAnsi"/>
          <w:color w:val="auto"/>
        </w:rPr>
        <w:t>Kontrahenci Zamawiającego.</w:t>
      </w:r>
    </w:p>
    <w:p w14:paraId="479C039A" w14:textId="103CF9E2"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Dostęp do danych osobowych przydzielany jest w oparciu o zasadę minimalnych koniecznych uprawnień tj. tylko uprawnień niezbędnych do wykonania czynności określonych w Umowie. Osoby upoważnione do przetwarzania danych zostały zobowiązane do </w:t>
      </w:r>
      <w:r w:rsidR="006069D0" w:rsidRPr="00730E31">
        <w:rPr>
          <w:rFonts w:cstheme="minorHAnsi"/>
          <w:color w:val="auto"/>
        </w:rPr>
        <w:t>zachowania tajemnicy</w:t>
      </w:r>
      <w:r w:rsidRPr="00730E31">
        <w:rPr>
          <w:rFonts w:cstheme="minorHAnsi"/>
          <w:color w:val="auto"/>
        </w:rPr>
        <w:t>.</w:t>
      </w:r>
    </w:p>
    <w:p w14:paraId="47430F33" w14:textId="4254C425"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Wykonawca przetwarza dane wyłącznie zgodnie z udokumentowanymi poleceniami lub instrukcjami Zamawiającego, przy czym Strony uzgadniają, że za udokumentowane polecenia uznaje się niniejszą Umowę oraz zadania i czynności zlecane do wykonania Wykonawcy w ramach </w:t>
      </w:r>
      <w:r w:rsidR="006069D0" w:rsidRPr="00730E31">
        <w:rPr>
          <w:rFonts w:cstheme="minorHAnsi"/>
          <w:color w:val="auto"/>
        </w:rPr>
        <w:t>Umowy.</w:t>
      </w:r>
    </w:p>
    <w:p w14:paraId="72AAF2B6"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Wykonawca będzie prowadził rejestr wszystkich kategorii czynności przetwarzania dokonywanych w imieniu Administratora, zawierający informacje wskazane w art. 30 ust. 2 RODO i na zasadach tam określonych.</w:t>
      </w:r>
    </w:p>
    <w:p w14:paraId="232E327F" w14:textId="549DB3DF"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Zamawiający wyraża ogólną zgodę na dalsze </w:t>
      </w:r>
      <w:r w:rsidR="006069D0" w:rsidRPr="00730E31">
        <w:rPr>
          <w:rFonts w:cstheme="minorHAnsi"/>
          <w:color w:val="auto"/>
        </w:rPr>
        <w:t>powierzenie przez Wykonawcę</w:t>
      </w:r>
      <w:r w:rsidRPr="00730E31">
        <w:rPr>
          <w:rFonts w:cstheme="minorHAnsi"/>
          <w:color w:val="auto"/>
        </w:rPr>
        <w:t xml:space="preserve"> innemu przetwarzającemu (dalej: Inny Podmiot Przetwarzający) oraz Podwykonawcom, w drodze pisemnej umowy dalszego przetwarzania („Umowa podpowierzenia”), pod warunkiem uprzedniej akceptacji przez Zamawiającego lub braku jego sprzeciwu, który to sprzeciw Zamawiający może wyrazić w terminie 7 dni od dnia otrzymania stosownej informacji od Wykonawcy. </w:t>
      </w:r>
      <w:r w:rsidR="006069D0" w:rsidRPr="00730E31">
        <w:rPr>
          <w:rFonts w:cstheme="minorHAnsi"/>
          <w:color w:val="auto"/>
        </w:rPr>
        <w:t>Inny Podmiot</w:t>
      </w:r>
      <w:r w:rsidRPr="00730E31">
        <w:rPr>
          <w:rFonts w:cstheme="minorHAnsi"/>
          <w:color w:val="auto"/>
        </w:rPr>
        <w:t xml:space="preserve"> Przetwarzający </w:t>
      </w:r>
      <w:r w:rsidR="000D75F0" w:rsidRPr="00730E31">
        <w:rPr>
          <w:rFonts w:cstheme="minorHAnsi"/>
          <w:color w:val="auto"/>
        </w:rPr>
        <w:t xml:space="preserve">lub Podwykonawca </w:t>
      </w:r>
      <w:r w:rsidRPr="00730E31">
        <w:rPr>
          <w:rFonts w:cstheme="minorHAnsi"/>
          <w:color w:val="auto"/>
        </w:rPr>
        <w:t>zapewnia wystarczające gwarancje wdrożenia odpowiednich środków technicznych i organizacyjnych tak, by przetwarzanie spełniało wymogi RODO i chroniło prawa osób, których dane dotyczą, Strony przyjmują, iż wskazane w ust. 1</w:t>
      </w:r>
      <w:r w:rsidR="000D75F0" w:rsidRPr="00730E31">
        <w:rPr>
          <w:rFonts w:cstheme="minorHAnsi"/>
          <w:color w:val="auto"/>
        </w:rPr>
        <w:t>5</w:t>
      </w:r>
      <w:r w:rsidRPr="00730E31">
        <w:rPr>
          <w:rFonts w:cstheme="minorHAnsi"/>
          <w:color w:val="auto"/>
        </w:rPr>
        <w:t xml:space="preserve"> Inne Podmioty Przetwarzające</w:t>
      </w:r>
      <w:r w:rsidR="000D75F0" w:rsidRPr="00730E31">
        <w:rPr>
          <w:rFonts w:cstheme="minorHAnsi"/>
          <w:color w:val="auto"/>
        </w:rPr>
        <w:t xml:space="preserve"> i Podwykonawcy</w:t>
      </w:r>
      <w:r w:rsidRPr="00730E31">
        <w:rPr>
          <w:rFonts w:cstheme="minorHAnsi"/>
          <w:color w:val="auto"/>
        </w:rPr>
        <w:t xml:space="preserve">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w:t>
      </w:r>
      <w:r w:rsidR="000D75F0" w:rsidRPr="00730E31">
        <w:rPr>
          <w:rFonts w:cstheme="minorHAnsi"/>
          <w:color w:val="auto"/>
        </w:rPr>
        <w:t xml:space="preserve"> i Podwykonawcy</w:t>
      </w:r>
      <w:r w:rsidRPr="00730E31">
        <w:rPr>
          <w:rFonts w:cstheme="minorHAnsi"/>
          <w:color w:val="auto"/>
        </w:rPr>
        <w:t>, o ile podmiot</w:t>
      </w:r>
      <w:r w:rsidR="000D75F0" w:rsidRPr="00730E31">
        <w:rPr>
          <w:rFonts w:cstheme="minorHAnsi"/>
          <w:color w:val="auto"/>
        </w:rPr>
        <w:t>y</w:t>
      </w:r>
      <w:r w:rsidRPr="00730E31">
        <w:rPr>
          <w:rFonts w:cstheme="minorHAnsi"/>
          <w:color w:val="auto"/>
        </w:rPr>
        <w:t xml:space="preserve"> te został</w:t>
      </w:r>
      <w:r w:rsidR="000D75F0" w:rsidRPr="00730E31">
        <w:rPr>
          <w:rFonts w:cstheme="minorHAnsi"/>
          <w:color w:val="auto"/>
        </w:rPr>
        <w:t>y</w:t>
      </w:r>
      <w:r w:rsidRPr="00730E31">
        <w:rPr>
          <w:rFonts w:cstheme="minorHAnsi"/>
          <w:color w:val="auto"/>
        </w:rPr>
        <w:t xml:space="preserve"> zaakceptowan</w:t>
      </w:r>
      <w:r w:rsidR="000D75F0" w:rsidRPr="00730E31">
        <w:rPr>
          <w:rFonts w:cstheme="minorHAnsi"/>
          <w:color w:val="auto"/>
        </w:rPr>
        <w:t>e</w:t>
      </w:r>
      <w:r w:rsidRPr="00730E31">
        <w:rPr>
          <w:rFonts w:cstheme="minorHAnsi"/>
          <w:color w:val="auto"/>
        </w:rPr>
        <w:t xml:space="preserve"> przez Zamawiającego.</w:t>
      </w:r>
    </w:p>
    <w:p w14:paraId="3E53E7B6" w14:textId="3D52C321"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Lista </w:t>
      </w:r>
      <w:r w:rsidR="000D75F0" w:rsidRPr="00730E31">
        <w:rPr>
          <w:rFonts w:cstheme="minorHAnsi"/>
          <w:color w:val="auto"/>
        </w:rPr>
        <w:t>podmiotów</w:t>
      </w:r>
      <w:r w:rsidRPr="00730E31">
        <w:rPr>
          <w:rFonts w:cstheme="minorHAnsi"/>
          <w:color w:val="auto"/>
        </w:rPr>
        <w:t xml:space="preserve"> zaakceptowanych przez Zamawiającego:</w:t>
      </w:r>
    </w:p>
    <w:p w14:paraId="33ED0616" w14:textId="20DCE661" w:rsidR="00DA217F" w:rsidRPr="00730E31" w:rsidRDefault="000D75F0" w:rsidP="00A17362">
      <w:pPr>
        <w:pStyle w:val="Akapitzlist"/>
        <w:numPr>
          <w:ilvl w:val="0"/>
          <w:numId w:val="41"/>
        </w:numPr>
        <w:spacing w:after="0"/>
        <w:jc w:val="both"/>
        <w:rPr>
          <w:rFonts w:cstheme="minorHAnsi"/>
          <w:color w:val="auto"/>
        </w:rPr>
      </w:pPr>
      <w:r w:rsidRPr="00730E31">
        <w:rPr>
          <w:rFonts w:cstheme="minorHAnsi"/>
          <w:color w:val="auto"/>
        </w:rPr>
        <w:t xml:space="preserve">Inne Podmioty Przetwarzające: </w:t>
      </w:r>
      <w:r w:rsidR="0069077F" w:rsidRPr="00730E31">
        <w:rPr>
          <w:rFonts w:cstheme="minorHAnsi"/>
          <w:color w:val="auto"/>
        </w:rPr>
        <w:t>………………..</w:t>
      </w:r>
      <w:r w:rsidR="00DA217F" w:rsidRPr="00730E31">
        <w:rPr>
          <w:rFonts w:cstheme="minorHAnsi"/>
          <w:color w:val="auto"/>
        </w:rPr>
        <w:t xml:space="preserve">. </w:t>
      </w:r>
      <w:r w:rsidR="0069077F" w:rsidRPr="00730E31">
        <w:rPr>
          <w:rFonts w:cstheme="minorHAnsi"/>
          <w:color w:val="auto"/>
        </w:rPr>
        <w:t>*[jeśli dotyczy]</w:t>
      </w:r>
    </w:p>
    <w:p w14:paraId="270F5315" w14:textId="33C81195" w:rsidR="00DA217F" w:rsidRPr="00730E31" w:rsidRDefault="00DA217F" w:rsidP="0069077F">
      <w:pPr>
        <w:spacing w:after="0"/>
        <w:ind w:left="708"/>
        <w:jc w:val="both"/>
        <w:rPr>
          <w:rFonts w:cstheme="minorHAnsi"/>
          <w:color w:val="auto"/>
        </w:rPr>
      </w:pPr>
      <w:r w:rsidRPr="00730E31">
        <w:rPr>
          <w:rFonts w:cstheme="minorHAnsi"/>
          <w:color w:val="auto"/>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w:t>
      </w:r>
      <w:r w:rsidR="006069D0" w:rsidRPr="00730E31">
        <w:rPr>
          <w:rFonts w:cstheme="minorHAnsi"/>
          <w:color w:val="auto"/>
        </w:rPr>
        <w:t>administrowania zasad</w:t>
      </w:r>
      <w:r w:rsidRPr="00730E31">
        <w:rPr>
          <w:rFonts w:cstheme="minorHAnsi"/>
          <w:color w:val="auto"/>
        </w:rPr>
        <w:t xml:space="preserve"> i narzędzi cyberbezpieczeństwa, administrowanie narzędziami i obsługa incydentów cyberbezpieczeństwa, monitorowania cyberbezpieczeństwa. </w:t>
      </w:r>
    </w:p>
    <w:p w14:paraId="11F32559" w14:textId="5B1E9862" w:rsidR="00DA217F" w:rsidRPr="00730E31" w:rsidRDefault="00DA217F" w:rsidP="00A17362">
      <w:pPr>
        <w:pStyle w:val="Akapitzlist"/>
        <w:numPr>
          <w:ilvl w:val="0"/>
          <w:numId w:val="41"/>
        </w:numPr>
        <w:spacing w:after="0"/>
        <w:jc w:val="both"/>
        <w:rPr>
          <w:rFonts w:cstheme="minorBidi"/>
          <w:color w:val="auto"/>
        </w:rPr>
      </w:pPr>
      <w:r w:rsidRPr="00730E31">
        <w:rPr>
          <w:rFonts w:cstheme="minorBidi"/>
          <w:color w:val="auto"/>
        </w:rPr>
        <w:t>Podwykonawcy</w:t>
      </w:r>
      <w:r w:rsidR="000D75F0" w:rsidRPr="00730E31">
        <w:rPr>
          <w:rFonts w:cstheme="minorBidi"/>
          <w:color w:val="auto"/>
        </w:rPr>
        <w:t>:</w:t>
      </w:r>
      <w:r w:rsidRPr="00730E31">
        <w:rPr>
          <w:rFonts w:cstheme="minorBidi"/>
          <w:color w:val="auto"/>
        </w:rPr>
        <w:t xml:space="preserve"> wskazani w</w:t>
      </w:r>
      <w:r w:rsidR="00781347" w:rsidRPr="00730E31">
        <w:rPr>
          <w:rFonts w:cstheme="minorBidi"/>
          <w:color w:val="auto"/>
        </w:rPr>
        <w:t xml:space="preserve"> Umowie Podstawowej, którym Wykonawca powierzył realizację </w:t>
      </w:r>
      <w:r w:rsidR="00D51279">
        <w:rPr>
          <w:rFonts w:cstheme="minorBidi"/>
          <w:color w:val="auto"/>
        </w:rPr>
        <w:t>części Umowy Podstawowej</w:t>
      </w:r>
      <w:r w:rsidR="0004556D" w:rsidRPr="00730E31">
        <w:rPr>
          <w:rFonts w:cstheme="minorBidi"/>
          <w:color w:val="auto"/>
        </w:rPr>
        <w:t xml:space="preserve"> </w:t>
      </w:r>
      <w:r w:rsidR="0069077F" w:rsidRPr="00730E31">
        <w:rPr>
          <w:rFonts w:cstheme="minorBidi"/>
          <w:color w:val="auto"/>
        </w:rPr>
        <w:t>*[jeśli dotyczy]</w:t>
      </w:r>
    </w:p>
    <w:p w14:paraId="2042E315" w14:textId="425F1AC2" w:rsidR="002A1F0C" w:rsidRPr="00730E31" w:rsidRDefault="002A1F0C" w:rsidP="002A1F0C">
      <w:pPr>
        <w:pStyle w:val="Akapitzlist"/>
        <w:spacing w:after="0"/>
        <w:ind w:left="360"/>
        <w:jc w:val="both"/>
        <w:rPr>
          <w:rFonts w:cstheme="minorHAnsi"/>
          <w:color w:val="auto"/>
        </w:rPr>
      </w:pPr>
      <w:r w:rsidRPr="00730E31">
        <w:rPr>
          <w:rFonts w:cstheme="minorHAnsi"/>
          <w:color w:val="auto"/>
        </w:rPr>
        <w:t>Zmiana ww. podmiotów zaakceptowanych przez Zamawiającego nie wymaga aneksu do Umowy, wymaga jednak uzyskania zgody Zamawiającego.</w:t>
      </w:r>
    </w:p>
    <w:p w14:paraId="37EC7D35"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Wykonawca realizując zadania wynikające z Umowy i biorąc pod uwagę charakter świadczonych usług, w miarę możliwości udzieli pomocy Zamawiającemu w zakresie: </w:t>
      </w:r>
    </w:p>
    <w:p w14:paraId="068C24BD" w14:textId="1C0AAD55" w:rsidR="00DA217F" w:rsidRPr="00730E31" w:rsidRDefault="00DA217F" w:rsidP="00A17362">
      <w:pPr>
        <w:pStyle w:val="Akapitzlist"/>
        <w:numPr>
          <w:ilvl w:val="0"/>
          <w:numId w:val="40"/>
        </w:numPr>
        <w:spacing w:after="0"/>
        <w:jc w:val="both"/>
        <w:rPr>
          <w:rFonts w:cstheme="minorHAnsi"/>
          <w:color w:val="auto"/>
        </w:rPr>
      </w:pPr>
      <w:r w:rsidRPr="00730E31">
        <w:rPr>
          <w:rFonts w:cstheme="minorHAnsi"/>
          <w:color w:val="auto"/>
        </w:rPr>
        <w:t xml:space="preserve">niezbędnego wsparcia w </w:t>
      </w:r>
      <w:r w:rsidR="006069D0" w:rsidRPr="00730E31">
        <w:rPr>
          <w:rFonts w:cstheme="minorHAnsi"/>
          <w:color w:val="auto"/>
        </w:rPr>
        <w:t>realizacji obowiązku</w:t>
      </w:r>
      <w:r w:rsidRPr="00730E31">
        <w:rPr>
          <w:rFonts w:cstheme="minorHAnsi"/>
          <w:color w:val="auto"/>
        </w:rPr>
        <w:t xml:space="preserve"> odpowiadania na żądania osoby, której dane dotyczą, w zakresie wykonywania jej praw określonych w rozdziale III RODO, </w:t>
      </w:r>
    </w:p>
    <w:p w14:paraId="496A08E7" w14:textId="5E1496F4" w:rsidR="00DA217F" w:rsidRPr="00730E31" w:rsidRDefault="00DA217F" w:rsidP="00A17362">
      <w:pPr>
        <w:pStyle w:val="Akapitzlist"/>
        <w:numPr>
          <w:ilvl w:val="0"/>
          <w:numId w:val="40"/>
        </w:numPr>
        <w:spacing w:after="0"/>
        <w:jc w:val="both"/>
        <w:rPr>
          <w:rFonts w:cstheme="minorHAnsi"/>
          <w:color w:val="auto"/>
        </w:rPr>
      </w:pPr>
      <w:r w:rsidRPr="00730E31">
        <w:rPr>
          <w:rFonts w:cstheme="minorHAnsi"/>
          <w:color w:val="auto"/>
        </w:rPr>
        <w:t>niezbędnego wsparcia w realizacji obowiązków wynikających z art. 32–36 RODO.</w:t>
      </w:r>
    </w:p>
    <w:p w14:paraId="03E46023"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 Wykonawca bezzwłocznie - nie później jednak niż w ciągu 48 godzin od jego wystąpienia - zgłosi na adres e-mail: …………….…. lub ……………………….. Zamawiającemu każde naruszenie danych osobowych powierzonych niniejszą Umową którego będzie uczestnikiem. </w:t>
      </w:r>
    </w:p>
    <w:p w14:paraId="6B48C680" w14:textId="520EBD83"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 xml:space="preserve">Wykonawca po zakończeniu przetwarzania danych osobowych w związku z realizacją wszystkich zobowiązań wynikających z Umowy </w:t>
      </w:r>
      <w:r w:rsidR="006069D0" w:rsidRPr="00730E31">
        <w:rPr>
          <w:rFonts w:cstheme="minorHAnsi"/>
          <w:color w:val="auto"/>
        </w:rPr>
        <w:t>Podstawowej, niezwłocznie</w:t>
      </w:r>
      <w:r w:rsidRPr="00730E31">
        <w:rPr>
          <w:rFonts w:cstheme="minorHAnsi"/>
          <w:color w:val="auto"/>
        </w:rPr>
        <w:t xml:space="preserve"> zwróci powierzone mu dane lub dokona ich usunięcia – adekwatnie do ustaleń z Zamawiającym. Czynności zwrotu i/lub usunięcia, każdorazowo winny zostać potwierdzane odpowiednio przez Strony.</w:t>
      </w:r>
    </w:p>
    <w:p w14:paraId="61F407A5"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69D63B8D" w14:textId="77777777" w:rsidR="00DA217F" w:rsidRPr="00730E31" w:rsidRDefault="00DA217F" w:rsidP="00A17362">
      <w:pPr>
        <w:pStyle w:val="Akapitzlist"/>
        <w:numPr>
          <w:ilvl w:val="0"/>
          <w:numId w:val="39"/>
        </w:numPr>
        <w:spacing w:after="0"/>
        <w:jc w:val="both"/>
        <w:rPr>
          <w:rFonts w:cstheme="minorHAnsi"/>
          <w:color w:val="auto"/>
        </w:rPr>
      </w:pPr>
      <w:r w:rsidRPr="00730E31">
        <w:rPr>
          <w:rFonts w:cstheme="minorHAnsi"/>
          <w:color w:val="auto"/>
        </w:rPr>
        <w:t>Wykonawca oświadcza, iż na dzień zawarcia Umowy nie przekazuje danych osobowych powierzonych mu do przetwarzania do państw spoza EOG lub do organizacji międzynarodowych.</w:t>
      </w:r>
    </w:p>
    <w:p w14:paraId="7174B037" w14:textId="77777777" w:rsidR="007B63A7" w:rsidRPr="00730E31" w:rsidRDefault="007B63A7" w:rsidP="0069077F">
      <w:pPr>
        <w:spacing w:after="0"/>
        <w:ind w:firstLine="360"/>
        <w:jc w:val="both"/>
        <w:rPr>
          <w:rFonts w:cstheme="minorHAnsi"/>
          <w:b/>
          <w:bCs/>
          <w:color w:val="auto"/>
        </w:rPr>
      </w:pPr>
    </w:p>
    <w:p w14:paraId="20FE304F" w14:textId="77777777" w:rsidR="007B63A7" w:rsidRPr="00730E31" w:rsidRDefault="007B63A7" w:rsidP="0069077F">
      <w:pPr>
        <w:spacing w:after="0"/>
        <w:ind w:firstLine="360"/>
        <w:jc w:val="both"/>
        <w:rPr>
          <w:rFonts w:cstheme="minorHAnsi"/>
          <w:b/>
          <w:bCs/>
          <w:color w:val="auto"/>
        </w:rPr>
      </w:pPr>
    </w:p>
    <w:p w14:paraId="60B8635E" w14:textId="24991D1A" w:rsidR="00DA217F" w:rsidRPr="00730E31" w:rsidRDefault="00DA217F" w:rsidP="0069077F">
      <w:pPr>
        <w:spacing w:after="0"/>
        <w:ind w:firstLine="360"/>
        <w:jc w:val="both"/>
        <w:rPr>
          <w:rFonts w:cstheme="minorHAnsi"/>
          <w:b/>
          <w:bCs/>
          <w:color w:val="auto"/>
        </w:rPr>
      </w:pPr>
      <w:r w:rsidRPr="00730E31">
        <w:rPr>
          <w:rFonts w:cstheme="minorHAnsi"/>
          <w:b/>
          <w:bCs/>
          <w:color w:val="auto"/>
        </w:rPr>
        <w:t>Zamawiający</w:t>
      </w:r>
      <w:r w:rsidRPr="00730E31">
        <w:rPr>
          <w:rFonts w:cstheme="minorHAnsi"/>
          <w:b/>
          <w:bCs/>
          <w:color w:val="auto"/>
        </w:rPr>
        <w:tab/>
      </w:r>
      <w:r w:rsidRPr="00730E31">
        <w:rPr>
          <w:rFonts w:cstheme="minorHAnsi"/>
          <w:b/>
          <w:bCs/>
          <w:color w:val="auto"/>
        </w:rPr>
        <w:tab/>
      </w:r>
      <w:r w:rsidRPr="00730E31">
        <w:rPr>
          <w:rFonts w:cstheme="minorHAnsi"/>
          <w:b/>
          <w:bCs/>
          <w:color w:val="auto"/>
        </w:rPr>
        <w:tab/>
      </w:r>
      <w:r w:rsidRPr="00730E31">
        <w:rPr>
          <w:rFonts w:cstheme="minorHAnsi"/>
          <w:b/>
          <w:bCs/>
          <w:color w:val="auto"/>
        </w:rPr>
        <w:tab/>
      </w:r>
      <w:r w:rsidRPr="00730E31">
        <w:rPr>
          <w:rFonts w:cstheme="minorHAnsi"/>
          <w:b/>
          <w:bCs/>
          <w:color w:val="auto"/>
        </w:rPr>
        <w:tab/>
      </w:r>
      <w:r w:rsidRPr="00730E31">
        <w:rPr>
          <w:rFonts w:cstheme="minorHAnsi"/>
          <w:b/>
          <w:bCs/>
          <w:color w:val="auto"/>
        </w:rPr>
        <w:tab/>
      </w:r>
      <w:r w:rsidRPr="00730E31">
        <w:rPr>
          <w:rFonts w:cstheme="minorHAnsi"/>
          <w:b/>
          <w:bCs/>
          <w:color w:val="auto"/>
        </w:rPr>
        <w:tab/>
      </w:r>
      <w:r w:rsidRPr="00730E31">
        <w:rPr>
          <w:rFonts w:cstheme="minorHAnsi"/>
          <w:b/>
          <w:bCs/>
          <w:color w:val="auto"/>
        </w:rPr>
        <w:tab/>
        <w:t>Wykonawca</w:t>
      </w:r>
    </w:p>
    <w:p w14:paraId="1CC8F5AD" w14:textId="77777777" w:rsidR="00DA217F" w:rsidRPr="00730E31" w:rsidRDefault="00DA217F" w:rsidP="0069077F">
      <w:pPr>
        <w:spacing w:after="0"/>
        <w:jc w:val="both"/>
        <w:rPr>
          <w:rFonts w:cstheme="minorHAnsi"/>
          <w:b/>
          <w:bCs/>
          <w:color w:val="auto"/>
        </w:rPr>
      </w:pPr>
    </w:p>
    <w:p w14:paraId="6485B03B" w14:textId="77777777" w:rsidR="00DA217F" w:rsidRPr="00730E31" w:rsidRDefault="00DA217F" w:rsidP="0069077F">
      <w:pPr>
        <w:spacing w:after="0"/>
        <w:jc w:val="both"/>
        <w:rPr>
          <w:rFonts w:cstheme="minorHAnsi"/>
          <w:color w:val="auto"/>
        </w:rPr>
      </w:pPr>
      <w:r w:rsidRPr="00730E31">
        <w:rPr>
          <w:rFonts w:cstheme="minorHAnsi"/>
          <w:color w:val="auto"/>
        </w:rPr>
        <w:t>…………………………………………</w:t>
      </w:r>
      <w:r w:rsidRPr="00730E31">
        <w:rPr>
          <w:rFonts w:cstheme="minorHAnsi"/>
          <w:color w:val="auto"/>
        </w:rPr>
        <w:tab/>
      </w:r>
      <w:r w:rsidRPr="00730E31">
        <w:rPr>
          <w:rFonts w:cstheme="minorHAnsi"/>
          <w:color w:val="auto"/>
        </w:rPr>
        <w:tab/>
      </w:r>
      <w:r w:rsidRPr="00730E31">
        <w:rPr>
          <w:rFonts w:cstheme="minorHAnsi"/>
          <w:color w:val="auto"/>
        </w:rPr>
        <w:tab/>
      </w:r>
      <w:r w:rsidRPr="00730E31">
        <w:rPr>
          <w:rFonts w:cstheme="minorHAnsi"/>
          <w:color w:val="auto"/>
        </w:rPr>
        <w:tab/>
      </w:r>
      <w:r w:rsidRPr="00730E31">
        <w:rPr>
          <w:rFonts w:cstheme="minorHAnsi"/>
          <w:color w:val="auto"/>
        </w:rPr>
        <w:tab/>
        <w:t>…………………………………………………….</w:t>
      </w:r>
    </w:p>
    <w:p w14:paraId="1884AD86" w14:textId="69432102" w:rsidR="00B478BB" w:rsidRPr="00730E31" w:rsidRDefault="00B478BB" w:rsidP="0069077F">
      <w:pPr>
        <w:spacing w:after="0"/>
        <w:rPr>
          <w:rFonts w:cstheme="minorHAnsi"/>
          <w:b/>
          <w:color w:val="auto"/>
        </w:rPr>
      </w:pPr>
      <w:r w:rsidRPr="00730E31">
        <w:rPr>
          <w:rFonts w:cstheme="minorHAnsi"/>
          <w:b/>
          <w:color w:val="auto"/>
        </w:rPr>
        <w:br w:type="page"/>
      </w:r>
    </w:p>
    <w:p w14:paraId="2A03C437" w14:textId="5B648E69" w:rsidR="0030318A" w:rsidRPr="00730E31" w:rsidRDefault="01C1DD38" w:rsidP="6762815A">
      <w:pPr>
        <w:spacing w:after="0"/>
        <w:jc w:val="center"/>
        <w:rPr>
          <w:rFonts w:cstheme="minorBidi"/>
          <w:b/>
          <w:bCs/>
          <w:color w:val="auto"/>
        </w:rPr>
      </w:pPr>
      <w:r w:rsidRPr="4B0A9DEE">
        <w:rPr>
          <w:rFonts w:cstheme="minorBidi"/>
          <w:b/>
          <w:bCs/>
          <w:color w:val="auto"/>
        </w:rPr>
        <w:t xml:space="preserve">ZAŁĄCZNIK NR </w:t>
      </w:r>
      <w:r w:rsidR="4ACA17AC" w:rsidRPr="4B0A9DEE">
        <w:rPr>
          <w:rFonts w:cstheme="minorBidi"/>
          <w:b/>
          <w:bCs/>
          <w:color w:val="auto"/>
        </w:rPr>
        <w:t>6</w:t>
      </w:r>
    </w:p>
    <w:p w14:paraId="07187137" w14:textId="523180AD" w:rsidR="0030318A" w:rsidRPr="00730E31" w:rsidRDefault="0030318A" w:rsidP="0069077F">
      <w:pPr>
        <w:spacing w:after="0"/>
        <w:jc w:val="center"/>
        <w:rPr>
          <w:rFonts w:cstheme="minorHAnsi"/>
          <w:b/>
          <w:color w:val="auto"/>
        </w:rPr>
      </w:pPr>
      <w:r w:rsidRPr="00730E31">
        <w:rPr>
          <w:rFonts w:cstheme="minorHAnsi"/>
          <w:b/>
          <w:color w:val="auto"/>
        </w:rPr>
        <w:t>WZORY PROTOKOŁÓW</w:t>
      </w:r>
    </w:p>
    <w:p w14:paraId="0F89C150" w14:textId="77777777" w:rsidR="0030318A" w:rsidRPr="00730E31" w:rsidRDefault="0030318A" w:rsidP="0069077F">
      <w:pPr>
        <w:spacing w:after="0"/>
        <w:jc w:val="center"/>
        <w:rPr>
          <w:rFonts w:cstheme="minorHAnsi"/>
          <w:b/>
          <w:color w:val="auto"/>
        </w:rPr>
      </w:pPr>
    </w:p>
    <w:p w14:paraId="3B3FF376" w14:textId="77777777" w:rsidR="0030318A" w:rsidRPr="00730E31" w:rsidRDefault="0030318A" w:rsidP="0069077F">
      <w:pPr>
        <w:spacing w:after="0"/>
        <w:jc w:val="center"/>
        <w:rPr>
          <w:rFonts w:cstheme="minorHAnsi"/>
          <w:b/>
          <w:color w:val="auto"/>
        </w:rPr>
      </w:pPr>
    </w:p>
    <w:p w14:paraId="3C476E14" w14:textId="3953223A" w:rsidR="00604908" w:rsidRPr="00730E31" w:rsidRDefault="4810B387" w:rsidP="4B0A9DEE">
      <w:pPr>
        <w:spacing w:after="0"/>
        <w:jc w:val="center"/>
        <w:rPr>
          <w:rFonts w:cstheme="minorBidi"/>
          <w:b/>
          <w:bCs/>
          <w:color w:val="auto"/>
        </w:rPr>
      </w:pPr>
      <w:r w:rsidRPr="4B0A9DEE">
        <w:rPr>
          <w:rFonts w:cstheme="minorBidi"/>
          <w:b/>
          <w:bCs/>
          <w:color w:val="auto"/>
        </w:rPr>
        <w:t xml:space="preserve">PROTOKÓŁ ODBIORU </w:t>
      </w:r>
      <w:r w:rsidR="5EFD5AB9" w:rsidRPr="4B0A9DEE">
        <w:rPr>
          <w:rFonts w:cstheme="minorBidi"/>
          <w:b/>
          <w:bCs/>
          <w:color w:val="auto"/>
        </w:rPr>
        <w:t xml:space="preserve">CZĘŚCIOWEGO </w:t>
      </w:r>
      <w:r w:rsidRPr="4B0A9DEE">
        <w:rPr>
          <w:rFonts w:cstheme="minorBidi"/>
          <w:b/>
          <w:bCs/>
          <w:color w:val="auto"/>
        </w:rPr>
        <w:t>WDROŻENIA</w:t>
      </w:r>
      <w:r w:rsidR="75FE6D93" w:rsidRPr="4B0A9DEE">
        <w:rPr>
          <w:rFonts w:cstheme="minorBidi"/>
          <w:b/>
          <w:bCs/>
          <w:color w:val="auto"/>
        </w:rPr>
        <w:t>/WDROŻENIA</w:t>
      </w:r>
    </w:p>
    <w:p w14:paraId="0729D06D" w14:textId="77777777" w:rsidR="00D05D56" w:rsidRPr="00730E31" w:rsidRDefault="00D05D56" w:rsidP="00D05D56">
      <w:pPr>
        <w:spacing w:after="0"/>
        <w:jc w:val="center"/>
        <w:rPr>
          <w:rFonts w:cstheme="minorHAnsi"/>
          <w:b/>
          <w:i/>
          <w:color w:val="auto"/>
        </w:rPr>
      </w:pPr>
      <w:r w:rsidRPr="00730E31">
        <w:rPr>
          <w:rFonts w:cstheme="minorHAnsi"/>
          <w:b/>
          <w:color w:val="auto"/>
        </w:rPr>
        <w:t>DO UMOWY NR …..</w:t>
      </w:r>
    </w:p>
    <w:p w14:paraId="1F894660" w14:textId="77777777" w:rsidR="00D05D56" w:rsidRPr="00730E31" w:rsidRDefault="00D05D56" w:rsidP="00604908">
      <w:pPr>
        <w:spacing w:after="0"/>
        <w:jc w:val="center"/>
        <w:rPr>
          <w:rFonts w:cstheme="minorHAnsi"/>
          <w:b/>
          <w:i/>
          <w:color w:val="auto"/>
        </w:rPr>
      </w:pPr>
    </w:p>
    <w:p w14:paraId="1B56C717" w14:textId="77777777" w:rsidR="00604908" w:rsidRPr="00730E31" w:rsidRDefault="00604908" w:rsidP="00604908">
      <w:pPr>
        <w:spacing w:after="0"/>
        <w:jc w:val="center"/>
        <w:rPr>
          <w:rFonts w:cstheme="minorHAnsi"/>
          <w:i/>
          <w:color w:val="auto"/>
        </w:rPr>
      </w:pPr>
    </w:p>
    <w:p w14:paraId="0BE8FC3D" w14:textId="77777777" w:rsidR="00604908" w:rsidRPr="00730E31" w:rsidRDefault="00604908" w:rsidP="00604908">
      <w:pPr>
        <w:spacing w:after="0"/>
        <w:jc w:val="both"/>
        <w:rPr>
          <w:rFonts w:cstheme="minorHAnsi"/>
          <w:color w:val="auto"/>
        </w:rPr>
      </w:pPr>
    </w:p>
    <w:p w14:paraId="6B207E51" w14:textId="2524B2B8" w:rsidR="00604908" w:rsidRPr="00730E31" w:rsidRDefault="00604908" w:rsidP="00604908">
      <w:pPr>
        <w:spacing w:after="0"/>
        <w:jc w:val="both"/>
        <w:rPr>
          <w:rFonts w:cstheme="minorHAnsi"/>
          <w:color w:val="auto"/>
        </w:rPr>
      </w:pPr>
      <w:r w:rsidRPr="00730E31">
        <w:rPr>
          <w:rFonts w:cstheme="minorHAnsi"/>
          <w:color w:val="auto"/>
        </w:rPr>
        <w:t>Sporządzony dnia………………………………w ………………………. pomiędzy:</w:t>
      </w:r>
    </w:p>
    <w:p w14:paraId="589AD5C5" w14:textId="77777777" w:rsidR="00604908" w:rsidRPr="00730E31" w:rsidRDefault="00604908" w:rsidP="00604908">
      <w:pPr>
        <w:spacing w:after="0"/>
        <w:jc w:val="both"/>
        <w:rPr>
          <w:rFonts w:cstheme="minorHAnsi"/>
          <w:color w:val="auto"/>
        </w:rPr>
      </w:pPr>
    </w:p>
    <w:p w14:paraId="4707D995" w14:textId="77777777" w:rsidR="00604908" w:rsidRPr="00730E31" w:rsidRDefault="00604908" w:rsidP="00604908">
      <w:pPr>
        <w:spacing w:after="0"/>
        <w:jc w:val="both"/>
        <w:rPr>
          <w:rFonts w:cstheme="minorHAnsi"/>
          <w:color w:val="auto"/>
        </w:rPr>
      </w:pPr>
      <w:r w:rsidRPr="00730E31">
        <w:rPr>
          <w:rFonts w:cstheme="minorHAnsi"/>
          <w:color w:val="auto"/>
        </w:rPr>
        <w:t>…</w:t>
      </w:r>
    </w:p>
    <w:p w14:paraId="1332FC01" w14:textId="146225B1" w:rsidR="00604908" w:rsidRPr="00730E31" w:rsidRDefault="00604908" w:rsidP="00604908">
      <w:pPr>
        <w:spacing w:after="0"/>
        <w:jc w:val="both"/>
        <w:rPr>
          <w:rFonts w:cstheme="minorHAnsi"/>
          <w:b/>
          <w:color w:val="auto"/>
        </w:rPr>
      </w:pPr>
      <w:r w:rsidRPr="00730E31">
        <w:rPr>
          <w:rFonts w:cstheme="minorHAnsi"/>
          <w:color w:val="auto"/>
        </w:rPr>
        <w:t xml:space="preserve">zwanym </w:t>
      </w:r>
      <w:r w:rsidR="00D05D56" w:rsidRPr="00730E31">
        <w:rPr>
          <w:rFonts w:cstheme="minorHAnsi"/>
          <w:color w:val="auto"/>
        </w:rPr>
        <w:t>dalej</w:t>
      </w:r>
      <w:r w:rsidRPr="00730E31">
        <w:rPr>
          <w:rFonts w:cstheme="minorHAnsi"/>
          <w:color w:val="auto"/>
        </w:rPr>
        <w:t xml:space="preserve"> </w:t>
      </w:r>
      <w:r w:rsidRPr="00730E31">
        <w:rPr>
          <w:rFonts w:cstheme="minorHAnsi"/>
          <w:b/>
          <w:color w:val="auto"/>
        </w:rPr>
        <w:t>Zamawiającym</w:t>
      </w:r>
    </w:p>
    <w:p w14:paraId="25FA61CB" w14:textId="77777777" w:rsidR="00604908" w:rsidRPr="00730E31" w:rsidRDefault="00604908" w:rsidP="00604908">
      <w:pPr>
        <w:spacing w:after="0"/>
        <w:jc w:val="both"/>
        <w:rPr>
          <w:rFonts w:cstheme="minorHAnsi"/>
          <w:b/>
          <w:color w:val="auto"/>
        </w:rPr>
      </w:pPr>
    </w:p>
    <w:p w14:paraId="702CE796" w14:textId="32F8CFF4" w:rsidR="00604908" w:rsidRPr="00730E31" w:rsidRDefault="00604908" w:rsidP="00604908">
      <w:pPr>
        <w:spacing w:after="0"/>
        <w:jc w:val="both"/>
        <w:rPr>
          <w:rFonts w:cstheme="minorHAnsi"/>
          <w:color w:val="auto"/>
        </w:rPr>
      </w:pPr>
      <w:r w:rsidRPr="00730E31">
        <w:rPr>
          <w:rFonts w:cstheme="minorHAnsi"/>
          <w:color w:val="auto"/>
        </w:rPr>
        <w:t>a</w:t>
      </w:r>
    </w:p>
    <w:p w14:paraId="1D696E3D" w14:textId="77777777" w:rsidR="00D05D56" w:rsidRPr="00730E31" w:rsidRDefault="00D05D56" w:rsidP="00604908">
      <w:pPr>
        <w:spacing w:after="0"/>
        <w:jc w:val="both"/>
        <w:rPr>
          <w:rFonts w:cstheme="minorHAnsi"/>
          <w:color w:val="auto"/>
        </w:rPr>
      </w:pPr>
    </w:p>
    <w:p w14:paraId="38DAF56E" w14:textId="046B24A5" w:rsidR="00D05D56" w:rsidRPr="00730E31" w:rsidRDefault="00D05D56" w:rsidP="00604908">
      <w:pPr>
        <w:spacing w:after="0"/>
        <w:jc w:val="both"/>
        <w:rPr>
          <w:rFonts w:cstheme="minorHAnsi"/>
          <w:color w:val="auto"/>
        </w:rPr>
      </w:pPr>
      <w:r w:rsidRPr="00730E31">
        <w:rPr>
          <w:rFonts w:cstheme="minorHAnsi"/>
          <w:color w:val="auto"/>
        </w:rPr>
        <w:t>…</w:t>
      </w:r>
    </w:p>
    <w:p w14:paraId="492D8673" w14:textId="6AD58640" w:rsidR="00604908" w:rsidRPr="00730E31" w:rsidRDefault="00604908" w:rsidP="00604908">
      <w:pPr>
        <w:spacing w:after="0"/>
        <w:jc w:val="both"/>
        <w:rPr>
          <w:rFonts w:cstheme="minorHAnsi"/>
          <w:color w:val="auto"/>
        </w:rPr>
      </w:pPr>
      <w:r w:rsidRPr="00730E31">
        <w:rPr>
          <w:rFonts w:cstheme="minorHAnsi"/>
          <w:color w:val="auto"/>
        </w:rPr>
        <w:t>zwany</w:t>
      </w:r>
      <w:r w:rsidR="00D05D56" w:rsidRPr="00730E31">
        <w:rPr>
          <w:rFonts w:cstheme="minorHAnsi"/>
          <w:color w:val="auto"/>
        </w:rPr>
        <w:t>m</w:t>
      </w:r>
      <w:r w:rsidRPr="00730E31">
        <w:rPr>
          <w:rFonts w:cstheme="minorHAnsi"/>
          <w:color w:val="auto"/>
        </w:rPr>
        <w:t xml:space="preserve"> dalej</w:t>
      </w:r>
      <w:r w:rsidRPr="00730E31">
        <w:rPr>
          <w:rFonts w:cstheme="minorHAnsi"/>
          <w:b/>
          <w:color w:val="auto"/>
        </w:rPr>
        <w:t xml:space="preserve"> Wykonawcą</w:t>
      </w:r>
      <w:r w:rsidR="00D05D56" w:rsidRPr="00730E31">
        <w:rPr>
          <w:rFonts w:cstheme="minorHAnsi"/>
          <w:b/>
          <w:color w:val="auto"/>
        </w:rPr>
        <w:t>.</w:t>
      </w:r>
    </w:p>
    <w:p w14:paraId="728BC3D7" w14:textId="77777777" w:rsidR="00604908" w:rsidRPr="00730E31" w:rsidRDefault="00604908" w:rsidP="00604908">
      <w:pPr>
        <w:spacing w:after="0"/>
        <w:jc w:val="both"/>
        <w:rPr>
          <w:rFonts w:cstheme="minorHAnsi"/>
          <w:color w:val="auto"/>
        </w:rPr>
      </w:pPr>
    </w:p>
    <w:p w14:paraId="784FBA9B" w14:textId="77777777" w:rsidR="00D05D56" w:rsidRPr="00730E31" w:rsidRDefault="00D05D56" w:rsidP="00604908">
      <w:pPr>
        <w:spacing w:after="0"/>
        <w:jc w:val="both"/>
        <w:rPr>
          <w:rFonts w:cstheme="minorHAnsi"/>
          <w:color w:val="auto"/>
        </w:rPr>
      </w:pPr>
    </w:p>
    <w:p w14:paraId="48B207AD" w14:textId="2A8130C8" w:rsidR="00604908" w:rsidRPr="00730E31" w:rsidRDefault="00604908" w:rsidP="00604908">
      <w:pPr>
        <w:spacing w:after="0"/>
        <w:jc w:val="both"/>
        <w:rPr>
          <w:rFonts w:cstheme="minorHAnsi"/>
          <w:color w:val="auto"/>
        </w:rPr>
      </w:pPr>
      <w:r w:rsidRPr="00730E31">
        <w:rPr>
          <w:rFonts w:cstheme="minorHAnsi"/>
          <w:color w:val="auto"/>
        </w:rPr>
        <w:t>Dnia ………………………………., Wykonawca zakończył realizację Wdrożenia</w:t>
      </w:r>
      <w:r w:rsidR="00D05D56" w:rsidRPr="00730E31">
        <w:rPr>
          <w:rFonts w:cstheme="minorHAnsi"/>
          <w:color w:val="auto"/>
        </w:rPr>
        <w:t xml:space="preserve"> </w:t>
      </w:r>
      <w:r w:rsidRPr="00730E31">
        <w:rPr>
          <w:rFonts w:cstheme="minorHAnsi"/>
          <w:color w:val="auto"/>
        </w:rPr>
        <w:t>zgodnie z Harmonogramem</w:t>
      </w:r>
      <w:r w:rsidR="00D05D56" w:rsidRPr="00730E31">
        <w:rPr>
          <w:rFonts w:cstheme="minorHAnsi"/>
          <w:color w:val="auto"/>
        </w:rPr>
        <w:t xml:space="preserve"> i Umową</w:t>
      </w:r>
      <w:r w:rsidRPr="00730E31">
        <w:rPr>
          <w:rFonts w:cstheme="minorHAnsi"/>
          <w:color w:val="auto"/>
        </w:rPr>
        <w:t>.</w:t>
      </w:r>
    </w:p>
    <w:p w14:paraId="70DD4E3D" w14:textId="77777777" w:rsidR="00604908" w:rsidRPr="00730E31" w:rsidRDefault="00604908" w:rsidP="00604908">
      <w:pPr>
        <w:spacing w:after="0"/>
        <w:jc w:val="both"/>
        <w:rPr>
          <w:rFonts w:cstheme="minorHAnsi"/>
          <w:color w:val="auto"/>
        </w:rPr>
      </w:pPr>
    </w:p>
    <w:p w14:paraId="750F648E" w14:textId="5ECAC8B9" w:rsidR="00604908" w:rsidRPr="00730E31" w:rsidRDefault="00D05D56" w:rsidP="00604908">
      <w:pPr>
        <w:spacing w:after="0"/>
        <w:jc w:val="both"/>
        <w:rPr>
          <w:rFonts w:cstheme="minorHAnsi"/>
          <w:color w:val="auto"/>
        </w:rPr>
      </w:pPr>
      <w:r w:rsidRPr="00730E31">
        <w:rPr>
          <w:rFonts w:cstheme="minorHAnsi"/>
          <w:color w:val="auto"/>
        </w:rPr>
        <w:t xml:space="preserve">Zamawiający </w:t>
      </w:r>
      <w:r w:rsidR="00604908" w:rsidRPr="00730E31">
        <w:rPr>
          <w:rFonts w:cstheme="minorHAnsi"/>
          <w:color w:val="auto"/>
        </w:rPr>
        <w:t>potwierdza odbiór Wdrożenia i poświadcza, że został</w:t>
      </w:r>
      <w:r w:rsidR="00C41178">
        <w:rPr>
          <w:rFonts w:cstheme="minorHAnsi"/>
          <w:color w:val="auto"/>
        </w:rPr>
        <w:t>o</w:t>
      </w:r>
      <w:r w:rsidR="00604908" w:rsidRPr="00730E31">
        <w:rPr>
          <w:rFonts w:cstheme="minorHAnsi"/>
          <w:color w:val="auto"/>
        </w:rPr>
        <w:t xml:space="preserve"> on</w:t>
      </w:r>
      <w:r w:rsidR="00C41178">
        <w:rPr>
          <w:rFonts w:cstheme="minorHAnsi"/>
          <w:color w:val="auto"/>
        </w:rPr>
        <w:t>o</w:t>
      </w:r>
      <w:r w:rsidR="00604908" w:rsidRPr="00730E31">
        <w:rPr>
          <w:rFonts w:cstheme="minorHAnsi"/>
          <w:color w:val="auto"/>
        </w:rPr>
        <w:t xml:space="preserve"> zrealizowan</w:t>
      </w:r>
      <w:r w:rsidR="00226A3E" w:rsidRPr="00730E31">
        <w:rPr>
          <w:rFonts w:cstheme="minorHAnsi"/>
          <w:color w:val="auto"/>
        </w:rPr>
        <w:t>e</w:t>
      </w:r>
      <w:r w:rsidR="00604908" w:rsidRPr="00730E31">
        <w:rPr>
          <w:rFonts w:cstheme="minorHAnsi"/>
          <w:color w:val="auto"/>
        </w:rPr>
        <w:t xml:space="preserve"> należycie</w:t>
      </w:r>
      <w:r w:rsidRPr="00730E31">
        <w:rPr>
          <w:rFonts w:cstheme="minorHAnsi"/>
          <w:color w:val="auto"/>
        </w:rPr>
        <w:t xml:space="preserve"> i zgodnie z Umową.</w:t>
      </w:r>
    </w:p>
    <w:p w14:paraId="7B4C0913" w14:textId="77777777" w:rsidR="00FF4E32" w:rsidRPr="00730E31" w:rsidRDefault="00FF4E32" w:rsidP="00604908">
      <w:pPr>
        <w:spacing w:after="0"/>
        <w:jc w:val="both"/>
        <w:rPr>
          <w:rFonts w:cstheme="minorHAnsi"/>
          <w:color w:val="auto"/>
        </w:rPr>
      </w:pPr>
    </w:p>
    <w:p w14:paraId="6A919917" w14:textId="77777777" w:rsidR="00604908" w:rsidRPr="00730E31" w:rsidRDefault="00604908" w:rsidP="00604908">
      <w:pPr>
        <w:spacing w:after="0"/>
        <w:jc w:val="both"/>
        <w:rPr>
          <w:rFonts w:cstheme="minorHAnsi"/>
          <w:color w:val="auto"/>
        </w:rPr>
      </w:pPr>
    </w:p>
    <w:p w14:paraId="6EAAEAC8" w14:textId="77777777" w:rsidR="00604908" w:rsidRPr="00730E31" w:rsidRDefault="00604908" w:rsidP="00604908">
      <w:pPr>
        <w:widowControl w:val="0"/>
        <w:spacing w:after="0"/>
        <w:jc w:val="center"/>
        <w:rPr>
          <w:rFonts w:cstheme="minorHAnsi"/>
          <w:b/>
          <w:color w:val="auto"/>
        </w:rPr>
      </w:pPr>
      <w:r w:rsidRPr="00730E31">
        <w:rPr>
          <w:rFonts w:cstheme="minorHAnsi"/>
          <w:b/>
          <w:color w:val="auto"/>
        </w:rPr>
        <w:t xml:space="preserve">Zamawiający: </w:t>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t>Wykonawca:</w:t>
      </w:r>
    </w:p>
    <w:p w14:paraId="22ED4F77" w14:textId="77777777" w:rsidR="00604908" w:rsidRPr="00730E31" w:rsidRDefault="00604908" w:rsidP="0069077F">
      <w:pPr>
        <w:spacing w:after="0"/>
        <w:jc w:val="center"/>
        <w:rPr>
          <w:rFonts w:cstheme="minorHAnsi"/>
          <w:b/>
          <w:color w:val="auto"/>
        </w:rPr>
      </w:pPr>
    </w:p>
    <w:p w14:paraId="29180902" w14:textId="77777777" w:rsidR="00604908" w:rsidRPr="00730E31" w:rsidRDefault="00604908">
      <w:pPr>
        <w:spacing w:after="0"/>
        <w:rPr>
          <w:rFonts w:cstheme="minorHAnsi"/>
          <w:b/>
          <w:color w:val="auto"/>
        </w:rPr>
      </w:pPr>
      <w:r w:rsidRPr="00730E31">
        <w:rPr>
          <w:rFonts w:cstheme="minorHAnsi"/>
          <w:b/>
          <w:color w:val="auto"/>
        </w:rPr>
        <w:br w:type="page"/>
      </w:r>
    </w:p>
    <w:p w14:paraId="5A5DBC4D" w14:textId="0BCC7EC8" w:rsidR="00864A7C" w:rsidRPr="00730E31" w:rsidRDefault="00B528BB" w:rsidP="0069077F">
      <w:pPr>
        <w:spacing w:after="0"/>
        <w:jc w:val="center"/>
        <w:rPr>
          <w:rFonts w:cstheme="minorHAnsi"/>
          <w:b/>
          <w:color w:val="auto"/>
        </w:rPr>
      </w:pPr>
      <w:r w:rsidRPr="00730E31">
        <w:rPr>
          <w:rFonts w:cstheme="minorHAnsi"/>
          <w:b/>
          <w:color w:val="auto"/>
        </w:rPr>
        <w:t>PROTO</w:t>
      </w:r>
      <w:r w:rsidR="00841D9E" w:rsidRPr="00730E31">
        <w:rPr>
          <w:rFonts w:cstheme="minorHAnsi"/>
          <w:b/>
          <w:color w:val="auto"/>
        </w:rPr>
        <w:t xml:space="preserve">KÓŁ ODBIORU </w:t>
      </w:r>
      <w:r w:rsidR="00C41178">
        <w:rPr>
          <w:rFonts w:cstheme="minorHAnsi"/>
          <w:b/>
          <w:color w:val="auto"/>
        </w:rPr>
        <w:t>PRZEDMIOTU UMOWY</w:t>
      </w:r>
    </w:p>
    <w:p w14:paraId="74AAA737" w14:textId="77777777" w:rsidR="00B32E63" w:rsidRPr="00730E31" w:rsidRDefault="00B32E63" w:rsidP="00B32E63">
      <w:pPr>
        <w:spacing w:after="0"/>
        <w:jc w:val="center"/>
        <w:rPr>
          <w:rFonts w:cstheme="minorHAnsi"/>
          <w:b/>
          <w:i/>
          <w:color w:val="auto"/>
        </w:rPr>
      </w:pPr>
      <w:r w:rsidRPr="00730E31">
        <w:rPr>
          <w:rFonts w:cstheme="minorHAnsi"/>
          <w:b/>
          <w:color w:val="auto"/>
        </w:rPr>
        <w:t>DO UMOWY NR …..</w:t>
      </w:r>
    </w:p>
    <w:p w14:paraId="68E7B7D2" w14:textId="77777777" w:rsidR="00B32E63" w:rsidRPr="00730E31" w:rsidRDefault="00B32E63" w:rsidP="0069077F">
      <w:pPr>
        <w:spacing w:after="0"/>
        <w:jc w:val="center"/>
        <w:rPr>
          <w:rFonts w:cstheme="minorHAnsi"/>
          <w:b/>
          <w:i/>
          <w:color w:val="auto"/>
        </w:rPr>
      </w:pPr>
    </w:p>
    <w:p w14:paraId="590DCE62" w14:textId="77777777" w:rsidR="00864A7C" w:rsidRPr="00730E31" w:rsidRDefault="00864A7C" w:rsidP="0069077F">
      <w:pPr>
        <w:spacing w:after="0"/>
        <w:jc w:val="center"/>
        <w:rPr>
          <w:rFonts w:cstheme="minorHAnsi"/>
          <w:i/>
          <w:color w:val="auto"/>
        </w:rPr>
      </w:pPr>
    </w:p>
    <w:p w14:paraId="357CF857" w14:textId="77777777" w:rsidR="00604908" w:rsidRPr="00730E31" w:rsidRDefault="00604908" w:rsidP="0069077F">
      <w:pPr>
        <w:spacing w:after="0"/>
        <w:jc w:val="both"/>
        <w:rPr>
          <w:rFonts w:cstheme="minorHAnsi"/>
          <w:color w:val="auto"/>
        </w:rPr>
      </w:pPr>
    </w:p>
    <w:p w14:paraId="01B35B79" w14:textId="2835DD71" w:rsidR="00864A7C" w:rsidRPr="00730E31" w:rsidRDefault="00B528BB" w:rsidP="0069077F">
      <w:pPr>
        <w:spacing w:after="0"/>
        <w:jc w:val="both"/>
        <w:rPr>
          <w:rFonts w:cstheme="minorHAnsi"/>
          <w:color w:val="auto"/>
        </w:rPr>
      </w:pPr>
      <w:r w:rsidRPr="00730E31">
        <w:rPr>
          <w:rFonts w:cstheme="minorHAnsi"/>
          <w:color w:val="auto"/>
        </w:rPr>
        <w:t>Sporządzony dnia………………………………w ………………………. pomiędzy:</w:t>
      </w:r>
    </w:p>
    <w:p w14:paraId="58C8EA93" w14:textId="77777777" w:rsidR="00864A7C" w:rsidRPr="00730E31" w:rsidRDefault="00864A7C" w:rsidP="0069077F">
      <w:pPr>
        <w:spacing w:after="0"/>
        <w:jc w:val="both"/>
        <w:rPr>
          <w:rFonts w:cstheme="minorHAnsi"/>
          <w:color w:val="auto"/>
        </w:rPr>
      </w:pPr>
    </w:p>
    <w:p w14:paraId="2ED09058" w14:textId="16A212EC" w:rsidR="00864A7C" w:rsidRPr="00730E31" w:rsidRDefault="00953AA2" w:rsidP="0069077F">
      <w:pPr>
        <w:spacing w:after="0"/>
        <w:jc w:val="both"/>
        <w:rPr>
          <w:rFonts w:cstheme="minorHAnsi"/>
          <w:color w:val="auto"/>
        </w:rPr>
      </w:pPr>
      <w:r w:rsidRPr="00730E31">
        <w:rPr>
          <w:rFonts w:cstheme="minorHAnsi"/>
          <w:color w:val="auto"/>
        </w:rPr>
        <w:t>…</w:t>
      </w:r>
    </w:p>
    <w:p w14:paraId="123E5A1C" w14:textId="38785614" w:rsidR="00864A7C" w:rsidRPr="00730E31" w:rsidRDefault="00B528BB" w:rsidP="0069077F">
      <w:pPr>
        <w:spacing w:after="0"/>
        <w:jc w:val="both"/>
        <w:rPr>
          <w:rFonts w:cstheme="minorHAnsi"/>
          <w:b/>
          <w:color w:val="auto"/>
        </w:rPr>
      </w:pPr>
      <w:r w:rsidRPr="00730E31">
        <w:rPr>
          <w:rFonts w:cstheme="minorHAnsi"/>
          <w:color w:val="auto"/>
        </w:rPr>
        <w:t xml:space="preserve">zwanym </w:t>
      </w:r>
      <w:r w:rsidR="00B32E63" w:rsidRPr="00730E31">
        <w:rPr>
          <w:rFonts w:cstheme="minorHAnsi"/>
          <w:color w:val="auto"/>
        </w:rPr>
        <w:t>dalej</w:t>
      </w:r>
      <w:r w:rsidRPr="00730E31">
        <w:rPr>
          <w:rFonts w:cstheme="minorHAnsi"/>
          <w:color w:val="auto"/>
        </w:rPr>
        <w:t xml:space="preserve"> </w:t>
      </w:r>
      <w:r w:rsidRPr="00730E31">
        <w:rPr>
          <w:rFonts w:cstheme="minorHAnsi"/>
          <w:b/>
          <w:color w:val="auto"/>
        </w:rPr>
        <w:t>Zamawiającym</w:t>
      </w:r>
    </w:p>
    <w:p w14:paraId="7D13AB5A" w14:textId="77777777" w:rsidR="00864A7C" w:rsidRPr="00730E31" w:rsidRDefault="00864A7C" w:rsidP="0069077F">
      <w:pPr>
        <w:spacing w:after="0"/>
        <w:jc w:val="both"/>
        <w:rPr>
          <w:rFonts w:cstheme="minorHAnsi"/>
          <w:b/>
          <w:color w:val="auto"/>
        </w:rPr>
      </w:pPr>
    </w:p>
    <w:p w14:paraId="349D7308" w14:textId="217C96EF" w:rsidR="00864A7C" w:rsidRPr="00730E31" w:rsidRDefault="00B528BB" w:rsidP="0069077F">
      <w:pPr>
        <w:spacing w:after="0"/>
        <w:jc w:val="both"/>
        <w:rPr>
          <w:rFonts w:cstheme="minorHAnsi"/>
          <w:color w:val="auto"/>
        </w:rPr>
      </w:pPr>
      <w:r w:rsidRPr="00730E31">
        <w:rPr>
          <w:rFonts w:cstheme="minorHAnsi"/>
          <w:color w:val="auto"/>
        </w:rPr>
        <w:t>a</w:t>
      </w:r>
    </w:p>
    <w:p w14:paraId="74DA36BC" w14:textId="77777777" w:rsidR="00B32E63" w:rsidRPr="00730E31" w:rsidRDefault="00B32E63" w:rsidP="0069077F">
      <w:pPr>
        <w:spacing w:after="0"/>
        <w:jc w:val="both"/>
        <w:rPr>
          <w:rFonts w:cstheme="minorHAnsi"/>
          <w:color w:val="auto"/>
        </w:rPr>
      </w:pPr>
    </w:p>
    <w:p w14:paraId="1752B82D" w14:textId="72DF1FF7" w:rsidR="00864A7C" w:rsidRPr="00730E31" w:rsidRDefault="00B32E63" w:rsidP="0069077F">
      <w:pPr>
        <w:spacing w:after="0"/>
        <w:jc w:val="both"/>
        <w:rPr>
          <w:rFonts w:cstheme="minorHAnsi"/>
          <w:b/>
          <w:color w:val="auto"/>
        </w:rPr>
      </w:pPr>
      <w:r w:rsidRPr="00730E31">
        <w:rPr>
          <w:rFonts w:cstheme="minorHAnsi"/>
          <w:color w:val="auto"/>
        </w:rPr>
        <w:t>…</w:t>
      </w:r>
    </w:p>
    <w:p w14:paraId="5B7047A6" w14:textId="566F9357" w:rsidR="00864A7C" w:rsidRPr="00730E31" w:rsidRDefault="00B528BB" w:rsidP="0069077F">
      <w:pPr>
        <w:spacing w:after="0"/>
        <w:jc w:val="both"/>
        <w:rPr>
          <w:rFonts w:cstheme="minorHAnsi"/>
          <w:color w:val="auto"/>
        </w:rPr>
      </w:pPr>
      <w:r w:rsidRPr="00730E31">
        <w:rPr>
          <w:rFonts w:cstheme="minorHAnsi"/>
          <w:color w:val="auto"/>
        </w:rPr>
        <w:t>zwany</w:t>
      </w:r>
      <w:r w:rsidR="00B32E63" w:rsidRPr="00730E31">
        <w:rPr>
          <w:rFonts w:cstheme="minorHAnsi"/>
          <w:color w:val="auto"/>
        </w:rPr>
        <w:t>m</w:t>
      </w:r>
      <w:r w:rsidRPr="00730E31">
        <w:rPr>
          <w:rFonts w:cstheme="minorHAnsi"/>
          <w:color w:val="auto"/>
        </w:rPr>
        <w:t xml:space="preserve"> dalej</w:t>
      </w:r>
      <w:r w:rsidRPr="00730E31">
        <w:rPr>
          <w:rFonts w:cstheme="minorHAnsi"/>
          <w:b/>
          <w:color w:val="auto"/>
        </w:rPr>
        <w:t xml:space="preserve"> Wykonawcą</w:t>
      </w:r>
    </w:p>
    <w:p w14:paraId="7D799912" w14:textId="77777777" w:rsidR="00864A7C" w:rsidRPr="00730E31" w:rsidRDefault="00864A7C" w:rsidP="0069077F">
      <w:pPr>
        <w:spacing w:after="0"/>
        <w:jc w:val="both"/>
        <w:rPr>
          <w:rFonts w:cstheme="minorHAnsi"/>
          <w:color w:val="auto"/>
        </w:rPr>
      </w:pPr>
    </w:p>
    <w:p w14:paraId="3CF24BB7" w14:textId="106134FD" w:rsidR="00864A7C" w:rsidRPr="00730E31" w:rsidRDefault="00B528BB" w:rsidP="0069077F">
      <w:pPr>
        <w:spacing w:after="0"/>
        <w:jc w:val="both"/>
        <w:rPr>
          <w:rFonts w:cstheme="minorHAnsi"/>
          <w:color w:val="auto"/>
        </w:rPr>
      </w:pPr>
      <w:r w:rsidRPr="00730E31">
        <w:rPr>
          <w:rFonts w:cstheme="minorHAnsi"/>
          <w:color w:val="auto"/>
        </w:rPr>
        <w:t xml:space="preserve">Dnia ………………………………. Wykonawca </w:t>
      </w:r>
      <w:r w:rsidR="0030318A" w:rsidRPr="00730E31">
        <w:rPr>
          <w:rFonts w:cstheme="minorHAnsi"/>
          <w:color w:val="auto"/>
        </w:rPr>
        <w:t xml:space="preserve">wykonał </w:t>
      </w:r>
      <w:r w:rsidR="00C41178">
        <w:rPr>
          <w:rFonts w:cstheme="minorHAnsi"/>
          <w:color w:val="auto"/>
        </w:rPr>
        <w:t>Przedmiot Umowy</w:t>
      </w:r>
      <w:r w:rsidRPr="00730E31">
        <w:rPr>
          <w:rFonts w:cstheme="minorHAnsi"/>
          <w:color w:val="auto"/>
        </w:rPr>
        <w:t>.</w:t>
      </w:r>
    </w:p>
    <w:p w14:paraId="364F6ED8" w14:textId="77777777" w:rsidR="00864A7C" w:rsidRPr="00730E31" w:rsidRDefault="00864A7C" w:rsidP="0069077F">
      <w:pPr>
        <w:spacing w:after="0"/>
        <w:jc w:val="both"/>
        <w:rPr>
          <w:rFonts w:cstheme="minorHAnsi"/>
          <w:color w:val="auto"/>
        </w:rPr>
      </w:pPr>
    </w:p>
    <w:p w14:paraId="205C1343" w14:textId="1E99501B" w:rsidR="00864A7C" w:rsidRPr="00730E31" w:rsidRDefault="00B528BB" w:rsidP="0069077F">
      <w:pPr>
        <w:spacing w:after="0"/>
        <w:jc w:val="both"/>
        <w:rPr>
          <w:rFonts w:cstheme="minorHAnsi"/>
          <w:color w:val="auto"/>
        </w:rPr>
      </w:pPr>
      <w:r w:rsidRPr="00730E31">
        <w:rPr>
          <w:rFonts w:cstheme="minorHAnsi"/>
          <w:color w:val="auto"/>
        </w:rPr>
        <w:t xml:space="preserve">1. </w:t>
      </w:r>
      <w:r w:rsidR="00C41178">
        <w:rPr>
          <w:rFonts w:cstheme="minorHAnsi"/>
          <w:color w:val="auto"/>
        </w:rPr>
        <w:t>Przedmiot Umowy</w:t>
      </w:r>
      <w:r w:rsidR="0030318A" w:rsidRPr="00730E31">
        <w:rPr>
          <w:rFonts w:cstheme="minorHAnsi"/>
          <w:color w:val="auto"/>
        </w:rPr>
        <w:t xml:space="preserve"> </w:t>
      </w:r>
      <w:r w:rsidRPr="00730E31">
        <w:rPr>
          <w:rFonts w:cstheme="minorHAnsi"/>
          <w:color w:val="auto"/>
        </w:rPr>
        <w:t>został zrealizowan</w:t>
      </w:r>
      <w:r w:rsidR="00C41178">
        <w:rPr>
          <w:rFonts w:cstheme="minorHAnsi"/>
          <w:color w:val="auto"/>
        </w:rPr>
        <w:t>y</w:t>
      </w:r>
      <w:r w:rsidRPr="00730E31">
        <w:rPr>
          <w:rFonts w:cstheme="minorHAnsi"/>
          <w:color w:val="auto"/>
        </w:rPr>
        <w:t xml:space="preserve"> </w:t>
      </w:r>
      <w:r w:rsidR="00953AA2" w:rsidRPr="00730E31">
        <w:rPr>
          <w:rFonts w:cstheme="minorHAnsi"/>
          <w:color w:val="auto"/>
        </w:rPr>
        <w:t>należycie</w:t>
      </w:r>
      <w:r w:rsidR="00E65525">
        <w:rPr>
          <w:rFonts w:cstheme="minorHAnsi"/>
          <w:color w:val="auto"/>
        </w:rPr>
        <w:t xml:space="preserve"> i zgodnie z Umową</w:t>
      </w:r>
      <w:r w:rsidR="0030318A" w:rsidRPr="00730E31">
        <w:rPr>
          <w:rFonts w:cstheme="minorHAnsi"/>
          <w:color w:val="auto"/>
        </w:rPr>
        <w:t>.</w:t>
      </w:r>
    </w:p>
    <w:p w14:paraId="075BAD10" w14:textId="60CB03FE" w:rsidR="00864A7C" w:rsidRDefault="00B528BB" w:rsidP="0069077F">
      <w:pPr>
        <w:spacing w:after="0"/>
        <w:jc w:val="both"/>
        <w:rPr>
          <w:rFonts w:cstheme="minorHAnsi"/>
          <w:color w:val="auto"/>
        </w:rPr>
      </w:pPr>
      <w:r w:rsidRPr="00730E31">
        <w:rPr>
          <w:rFonts w:cstheme="minorHAnsi"/>
          <w:color w:val="auto"/>
        </w:rPr>
        <w:t xml:space="preserve">2. </w:t>
      </w:r>
      <w:r w:rsidR="00E65525">
        <w:rPr>
          <w:rFonts w:cstheme="minorHAnsi"/>
          <w:color w:val="auto"/>
        </w:rPr>
        <w:t>Zamawiający dokonał Odbioru Wdrożenia na podstawie odrębnego protokołu (Protokołu Wdrożenia).</w:t>
      </w:r>
    </w:p>
    <w:p w14:paraId="135F728F" w14:textId="1D08F3C4" w:rsidR="00C41178" w:rsidRDefault="00C41178" w:rsidP="0069077F">
      <w:pPr>
        <w:spacing w:after="0"/>
        <w:jc w:val="both"/>
        <w:rPr>
          <w:rFonts w:cstheme="minorHAnsi"/>
          <w:color w:val="auto"/>
        </w:rPr>
      </w:pPr>
      <w:r>
        <w:rPr>
          <w:rFonts w:cstheme="minorHAnsi"/>
          <w:color w:val="auto"/>
        </w:rPr>
        <w:t>3. Wykonawca dostarczył Dokumentację Powykonawczą i certyfikaty licencyjne.</w:t>
      </w:r>
    </w:p>
    <w:p w14:paraId="16375AF3" w14:textId="20D2E8FC" w:rsidR="00C41178" w:rsidRDefault="00C41178" w:rsidP="0069077F">
      <w:pPr>
        <w:spacing w:after="0"/>
        <w:jc w:val="both"/>
        <w:rPr>
          <w:rFonts w:cstheme="minorHAnsi"/>
          <w:color w:val="auto"/>
        </w:rPr>
      </w:pPr>
      <w:r>
        <w:rPr>
          <w:rFonts w:cstheme="minorHAnsi"/>
          <w:color w:val="auto"/>
        </w:rPr>
        <w:t xml:space="preserve">4. Zamawiający potwierdza odbiór Dokumentacji Powykonawczej i certyfikatów licencyjnych. </w:t>
      </w:r>
    </w:p>
    <w:p w14:paraId="314D324D" w14:textId="77777777" w:rsidR="009813FC" w:rsidRDefault="009813FC" w:rsidP="0069077F">
      <w:pPr>
        <w:spacing w:after="0"/>
        <w:jc w:val="both"/>
        <w:rPr>
          <w:rFonts w:cstheme="minorHAnsi"/>
          <w:color w:val="auto"/>
        </w:rPr>
      </w:pPr>
    </w:p>
    <w:p w14:paraId="77F3D097" w14:textId="13FFD612" w:rsidR="009813FC" w:rsidRPr="00730E31" w:rsidRDefault="009813FC" w:rsidP="0069077F">
      <w:pPr>
        <w:spacing w:after="0"/>
        <w:jc w:val="both"/>
        <w:rPr>
          <w:rFonts w:cstheme="minorHAnsi"/>
          <w:color w:val="auto"/>
        </w:rPr>
      </w:pPr>
      <w:r>
        <w:rPr>
          <w:rFonts w:cstheme="minorHAnsi"/>
          <w:color w:val="auto"/>
        </w:rPr>
        <w:t>Protokół stanowi podstawę do wystawienia przez Wykonawcę faktury na kwotę wskazaną w Umowie.</w:t>
      </w:r>
    </w:p>
    <w:p w14:paraId="630AE95F" w14:textId="77777777" w:rsidR="00864A7C" w:rsidRPr="00730E31" w:rsidRDefault="00864A7C" w:rsidP="0069077F">
      <w:pPr>
        <w:spacing w:after="0"/>
        <w:jc w:val="both"/>
        <w:rPr>
          <w:rFonts w:cstheme="minorHAnsi"/>
          <w:color w:val="auto"/>
        </w:rPr>
      </w:pPr>
    </w:p>
    <w:p w14:paraId="58129757" w14:textId="77777777" w:rsidR="00B32E63" w:rsidRPr="00730E31" w:rsidRDefault="00B32E63" w:rsidP="0069077F">
      <w:pPr>
        <w:widowControl w:val="0"/>
        <w:spacing w:after="0"/>
        <w:jc w:val="center"/>
        <w:rPr>
          <w:rFonts w:cstheme="minorHAnsi"/>
          <w:b/>
          <w:color w:val="auto"/>
        </w:rPr>
      </w:pPr>
    </w:p>
    <w:p w14:paraId="34A7C1F2" w14:textId="74F6A9FF" w:rsidR="00B32E63" w:rsidRPr="00730E31" w:rsidRDefault="00B528BB" w:rsidP="0069077F">
      <w:pPr>
        <w:widowControl w:val="0"/>
        <w:spacing w:after="0"/>
        <w:jc w:val="center"/>
        <w:rPr>
          <w:rFonts w:cstheme="minorHAnsi"/>
          <w:b/>
          <w:color w:val="auto"/>
        </w:rPr>
      </w:pPr>
      <w:r w:rsidRPr="00730E31">
        <w:rPr>
          <w:rFonts w:cstheme="minorHAnsi"/>
          <w:b/>
          <w:color w:val="auto"/>
        </w:rPr>
        <w:t xml:space="preserve">Zamawiający: </w:t>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t>Wykonawca:</w:t>
      </w:r>
    </w:p>
    <w:p w14:paraId="35E48B95" w14:textId="77777777" w:rsidR="00B32E63" w:rsidRPr="00730E31" w:rsidRDefault="00B32E63">
      <w:pPr>
        <w:spacing w:after="0"/>
        <w:rPr>
          <w:rFonts w:cstheme="minorHAnsi"/>
          <w:b/>
          <w:color w:val="auto"/>
        </w:rPr>
      </w:pPr>
      <w:r w:rsidRPr="00730E31">
        <w:rPr>
          <w:rFonts w:cstheme="minorHAnsi"/>
          <w:b/>
          <w:color w:val="auto"/>
        </w:rPr>
        <w:br w:type="page"/>
      </w:r>
    </w:p>
    <w:p w14:paraId="2BC7CF0B" w14:textId="6F75EFF0" w:rsidR="00864A7C" w:rsidRPr="00730E31" w:rsidRDefault="00B528BB" w:rsidP="0069077F">
      <w:pPr>
        <w:spacing w:after="0"/>
        <w:jc w:val="center"/>
        <w:rPr>
          <w:rFonts w:cstheme="minorHAnsi"/>
          <w:b/>
          <w:color w:val="auto"/>
        </w:rPr>
      </w:pPr>
      <w:r w:rsidRPr="00730E31">
        <w:rPr>
          <w:rFonts w:cstheme="minorHAnsi"/>
          <w:b/>
          <w:color w:val="auto"/>
        </w:rPr>
        <w:t>PROTOK</w:t>
      </w:r>
      <w:r w:rsidR="00841D9E" w:rsidRPr="00730E31">
        <w:rPr>
          <w:rFonts w:cstheme="minorHAnsi"/>
          <w:b/>
          <w:color w:val="auto"/>
        </w:rPr>
        <w:t>ÓŁ STANU ZAAWANSOWANIA PR</w:t>
      </w:r>
      <w:r w:rsidR="0030318A" w:rsidRPr="00730E31">
        <w:rPr>
          <w:rFonts w:cstheme="minorHAnsi"/>
          <w:b/>
          <w:color w:val="auto"/>
        </w:rPr>
        <w:t>AC</w:t>
      </w:r>
    </w:p>
    <w:p w14:paraId="2E776F44" w14:textId="77777777" w:rsidR="00B32E63" w:rsidRPr="00730E31" w:rsidRDefault="00B32E63" w:rsidP="00B32E63">
      <w:pPr>
        <w:spacing w:after="0"/>
        <w:jc w:val="center"/>
        <w:rPr>
          <w:rFonts w:cstheme="minorHAnsi"/>
          <w:b/>
          <w:i/>
          <w:color w:val="auto"/>
        </w:rPr>
      </w:pPr>
      <w:r w:rsidRPr="00730E31">
        <w:rPr>
          <w:rFonts w:cstheme="minorHAnsi"/>
          <w:b/>
          <w:color w:val="auto"/>
        </w:rPr>
        <w:t>DO UMOWY NR …..</w:t>
      </w:r>
    </w:p>
    <w:p w14:paraId="4B4DA38B" w14:textId="77777777" w:rsidR="00B32E63" w:rsidRPr="00730E31" w:rsidRDefault="00B32E63" w:rsidP="0069077F">
      <w:pPr>
        <w:spacing w:after="0"/>
        <w:jc w:val="center"/>
        <w:rPr>
          <w:rFonts w:cstheme="minorHAnsi"/>
          <w:b/>
          <w:i/>
          <w:color w:val="auto"/>
        </w:rPr>
      </w:pPr>
    </w:p>
    <w:p w14:paraId="2B5E9DDB" w14:textId="77777777" w:rsidR="00864A7C" w:rsidRPr="00730E31" w:rsidRDefault="00864A7C" w:rsidP="0069077F">
      <w:pPr>
        <w:spacing w:after="0"/>
        <w:jc w:val="center"/>
        <w:rPr>
          <w:rFonts w:cstheme="minorHAnsi"/>
          <w:i/>
          <w:color w:val="auto"/>
        </w:rPr>
      </w:pPr>
    </w:p>
    <w:p w14:paraId="67DAB1A0" w14:textId="77777777" w:rsidR="00864A7C" w:rsidRPr="00730E31" w:rsidRDefault="00B528BB" w:rsidP="0069077F">
      <w:pPr>
        <w:spacing w:after="0"/>
        <w:jc w:val="both"/>
        <w:rPr>
          <w:rFonts w:cstheme="minorHAnsi"/>
          <w:color w:val="auto"/>
        </w:rPr>
      </w:pPr>
      <w:r w:rsidRPr="00730E31">
        <w:rPr>
          <w:rFonts w:cstheme="minorHAnsi"/>
          <w:color w:val="auto"/>
        </w:rPr>
        <w:t>Sporządzony dnia………………………………w ………………………. pomiędzy:</w:t>
      </w:r>
    </w:p>
    <w:p w14:paraId="4BDD2383" w14:textId="77777777" w:rsidR="00864A7C" w:rsidRPr="00730E31" w:rsidRDefault="00864A7C" w:rsidP="0069077F">
      <w:pPr>
        <w:spacing w:after="0"/>
        <w:jc w:val="both"/>
        <w:rPr>
          <w:rFonts w:cstheme="minorHAnsi"/>
          <w:color w:val="auto"/>
        </w:rPr>
      </w:pPr>
    </w:p>
    <w:p w14:paraId="28062A62" w14:textId="2140C105" w:rsidR="00864A7C" w:rsidRPr="00730E31" w:rsidRDefault="00953AA2" w:rsidP="0069077F">
      <w:pPr>
        <w:spacing w:after="0"/>
        <w:jc w:val="both"/>
        <w:rPr>
          <w:rFonts w:cstheme="minorHAnsi"/>
          <w:color w:val="auto"/>
        </w:rPr>
      </w:pPr>
      <w:r w:rsidRPr="00730E31">
        <w:rPr>
          <w:rFonts w:cstheme="minorHAnsi"/>
          <w:color w:val="auto"/>
        </w:rPr>
        <w:t>…</w:t>
      </w:r>
    </w:p>
    <w:p w14:paraId="0F94C5D3" w14:textId="79FBF97D" w:rsidR="00864A7C" w:rsidRPr="00730E31" w:rsidRDefault="00B528BB" w:rsidP="0069077F">
      <w:pPr>
        <w:spacing w:after="0"/>
        <w:jc w:val="both"/>
        <w:rPr>
          <w:rFonts w:cstheme="minorHAnsi"/>
          <w:b/>
          <w:color w:val="auto"/>
        </w:rPr>
      </w:pPr>
      <w:r w:rsidRPr="00730E31">
        <w:rPr>
          <w:rFonts w:cstheme="minorHAnsi"/>
          <w:color w:val="auto"/>
        </w:rPr>
        <w:t xml:space="preserve">zwanym </w:t>
      </w:r>
      <w:r w:rsidR="00B32E63" w:rsidRPr="00730E31">
        <w:rPr>
          <w:rFonts w:cstheme="minorHAnsi"/>
          <w:color w:val="auto"/>
        </w:rPr>
        <w:t>dalej</w:t>
      </w:r>
      <w:r w:rsidRPr="00730E31">
        <w:rPr>
          <w:rFonts w:cstheme="minorHAnsi"/>
          <w:color w:val="auto"/>
        </w:rPr>
        <w:t xml:space="preserve"> </w:t>
      </w:r>
      <w:r w:rsidRPr="00730E31">
        <w:rPr>
          <w:rFonts w:cstheme="minorHAnsi"/>
          <w:b/>
          <w:color w:val="auto"/>
        </w:rPr>
        <w:t>Zamawiającym</w:t>
      </w:r>
    </w:p>
    <w:p w14:paraId="5975E96C" w14:textId="77777777" w:rsidR="00864A7C" w:rsidRPr="00730E31" w:rsidRDefault="00864A7C" w:rsidP="0069077F">
      <w:pPr>
        <w:spacing w:after="0"/>
        <w:jc w:val="both"/>
        <w:rPr>
          <w:rFonts w:cstheme="minorHAnsi"/>
          <w:b/>
          <w:color w:val="auto"/>
        </w:rPr>
      </w:pPr>
    </w:p>
    <w:p w14:paraId="1B88AFCD" w14:textId="77777777" w:rsidR="00864A7C" w:rsidRPr="00730E31" w:rsidRDefault="00B528BB" w:rsidP="0069077F">
      <w:pPr>
        <w:spacing w:after="0"/>
        <w:jc w:val="both"/>
        <w:rPr>
          <w:rFonts w:cstheme="minorHAnsi"/>
          <w:color w:val="auto"/>
        </w:rPr>
      </w:pPr>
      <w:r w:rsidRPr="00730E31">
        <w:rPr>
          <w:rFonts w:cstheme="minorHAnsi"/>
          <w:color w:val="auto"/>
        </w:rPr>
        <w:t>a</w:t>
      </w:r>
    </w:p>
    <w:p w14:paraId="515BAEA2" w14:textId="3CFD86AA" w:rsidR="00864A7C" w:rsidRPr="00730E31" w:rsidRDefault="00953AA2" w:rsidP="0069077F">
      <w:pPr>
        <w:spacing w:after="0"/>
        <w:jc w:val="both"/>
        <w:rPr>
          <w:rFonts w:cstheme="minorHAnsi"/>
          <w:color w:val="auto"/>
        </w:rPr>
      </w:pPr>
      <w:r w:rsidRPr="00730E31">
        <w:rPr>
          <w:rFonts w:cstheme="minorHAnsi"/>
          <w:b/>
          <w:color w:val="auto"/>
        </w:rPr>
        <w:t>…</w:t>
      </w:r>
    </w:p>
    <w:p w14:paraId="45476AB2" w14:textId="77777777" w:rsidR="00864A7C" w:rsidRPr="00730E31" w:rsidRDefault="00864A7C" w:rsidP="0069077F">
      <w:pPr>
        <w:spacing w:after="0"/>
        <w:jc w:val="both"/>
        <w:rPr>
          <w:rFonts w:cstheme="minorHAnsi"/>
          <w:b/>
          <w:color w:val="auto"/>
        </w:rPr>
      </w:pPr>
    </w:p>
    <w:p w14:paraId="5FD51371" w14:textId="266ED1BF" w:rsidR="00864A7C" w:rsidRPr="00730E31" w:rsidRDefault="00B528BB" w:rsidP="0069077F">
      <w:pPr>
        <w:spacing w:after="0"/>
        <w:jc w:val="both"/>
        <w:rPr>
          <w:rFonts w:cstheme="minorHAnsi"/>
          <w:color w:val="auto"/>
        </w:rPr>
      </w:pPr>
      <w:r w:rsidRPr="00730E31">
        <w:rPr>
          <w:rFonts w:cstheme="minorHAnsi"/>
          <w:color w:val="auto"/>
        </w:rPr>
        <w:t>zwany</w:t>
      </w:r>
      <w:r w:rsidR="00B32E63" w:rsidRPr="00730E31">
        <w:rPr>
          <w:rFonts w:cstheme="minorHAnsi"/>
          <w:color w:val="auto"/>
        </w:rPr>
        <w:t>m</w:t>
      </w:r>
      <w:r w:rsidRPr="00730E31">
        <w:rPr>
          <w:rFonts w:cstheme="minorHAnsi"/>
          <w:color w:val="auto"/>
        </w:rPr>
        <w:t xml:space="preserve"> dalej</w:t>
      </w:r>
      <w:r w:rsidRPr="00730E31">
        <w:rPr>
          <w:rFonts w:cstheme="minorHAnsi"/>
          <w:b/>
          <w:color w:val="auto"/>
        </w:rPr>
        <w:t xml:space="preserve"> Wykonawcą</w:t>
      </w:r>
    </w:p>
    <w:p w14:paraId="0C57BBA8" w14:textId="77777777" w:rsidR="00864A7C" w:rsidRPr="00730E31" w:rsidRDefault="00864A7C" w:rsidP="0069077F">
      <w:pPr>
        <w:spacing w:after="0"/>
        <w:jc w:val="both"/>
        <w:rPr>
          <w:rFonts w:cstheme="minorHAnsi"/>
          <w:color w:val="auto"/>
        </w:rPr>
      </w:pPr>
    </w:p>
    <w:p w14:paraId="1CC6DB33" w14:textId="77230585" w:rsidR="00864A7C" w:rsidRPr="00730E31" w:rsidRDefault="00B528BB" w:rsidP="0069077F">
      <w:pPr>
        <w:spacing w:after="0"/>
        <w:jc w:val="both"/>
        <w:rPr>
          <w:rFonts w:cstheme="minorHAnsi"/>
          <w:color w:val="auto"/>
        </w:rPr>
      </w:pPr>
      <w:r w:rsidRPr="00730E31">
        <w:rPr>
          <w:rFonts w:cstheme="minorHAnsi"/>
          <w:color w:val="auto"/>
        </w:rPr>
        <w:t xml:space="preserve">Ze względu na sytuację opisaną </w:t>
      </w:r>
      <w:r w:rsidR="00C4579D">
        <w:rPr>
          <w:rFonts w:cstheme="minorHAnsi"/>
          <w:color w:val="auto"/>
        </w:rPr>
        <w:t>Umowie</w:t>
      </w:r>
      <w:r w:rsidRPr="00730E31">
        <w:rPr>
          <w:rFonts w:cstheme="minorHAnsi"/>
          <w:color w:val="auto"/>
        </w:rPr>
        <w:t xml:space="preserve">, </w:t>
      </w:r>
      <w:r w:rsidR="006069D0" w:rsidRPr="00730E31">
        <w:rPr>
          <w:rFonts w:cstheme="minorHAnsi"/>
          <w:color w:val="auto"/>
        </w:rPr>
        <w:t>Strony potwierdzają</w:t>
      </w:r>
      <w:r w:rsidRPr="00730E31">
        <w:rPr>
          <w:rFonts w:cstheme="minorHAnsi"/>
          <w:color w:val="auto"/>
        </w:rPr>
        <w:t>, że do dnia………….. zostały zrealizowane przez Wykonawcę następujące czynności:</w:t>
      </w:r>
    </w:p>
    <w:p w14:paraId="13D3EBBA" w14:textId="77777777" w:rsidR="00864A7C" w:rsidRPr="00730E31" w:rsidRDefault="00864A7C" w:rsidP="0069077F">
      <w:pPr>
        <w:spacing w:after="0"/>
        <w:jc w:val="both"/>
        <w:rPr>
          <w:rFonts w:cstheme="minorHAnsi"/>
          <w:color w:val="auto"/>
        </w:rPr>
      </w:pPr>
    </w:p>
    <w:p w14:paraId="4406FAE3" w14:textId="77777777" w:rsidR="00864A7C" w:rsidRPr="00730E31" w:rsidRDefault="00B528BB" w:rsidP="0069077F">
      <w:pPr>
        <w:spacing w:after="0"/>
        <w:jc w:val="both"/>
        <w:rPr>
          <w:rFonts w:cstheme="minorHAnsi"/>
          <w:color w:val="auto"/>
        </w:rPr>
      </w:pPr>
      <w:r w:rsidRPr="00730E31">
        <w:rPr>
          <w:rFonts w:cstheme="minorHAnsi"/>
          <w:color w:val="auto"/>
        </w:rPr>
        <w:t>……………………….</w:t>
      </w:r>
    </w:p>
    <w:p w14:paraId="60D5B113" w14:textId="4F43E6E2" w:rsidR="00864A7C" w:rsidRPr="00730E31" w:rsidRDefault="00B528BB" w:rsidP="0069077F">
      <w:pPr>
        <w:spacing w:after="0"/>
        <w:jc w:val="both"/>
        <w:rPr>
          <w:rFonts w:cstheme="minorHAnsi"/>
          <w:color w:val="auto"/>
        </w:rPr>
      </w:pPr>
      <w:r w:rsidRPr="00730E31">
        <w:rPr>
          <w:rFonts w:cstheme="minorHAnsi"/>
          <w:color w:val="auto"/>
        </w:rPr>
        <w:t>……………………….</w:t>
      </w:r>
      <w:r w:rsidRPr="00730E31">
        <w:rPr>
          <w:rFonts w:cstheme="minorHAnsi"/>
          <w:color w:val="auto"/>
        </w:rPr>
        <w:tab/>
      </w:r>
    </w:p>
    <w:p w14:paraId="00F6FDA6" w14:textId="77777777" w:rsidR="00864A7C" w:rsidRPr="00730E31" w:rsidRDefault="00864A7C" w:rsidP="0069077F">
      <w:pPr>
        <w:spacing w:after="0"/>
        <w:jc w:val="both"/>
        <w:rPr>
          <w:rFonts w:cstheme="minorHAnsi"/>
          <w:color w:val="auto"/>
        </w:rPr>
      </w:pPr>
    </w:p>
    <w:p w14:paraId="1E6D7152" w14:textId="115A2001" w:rsidR="00864A7C" w:rsidRPr="00730E31" w:rsidRDefault="00B528BB" w:rsidP="0069077F">
      <w:pPr>
        <w:spacing w:after="0"/>
        <w:jc w:val="both"/>
        <w:rPr>
          <w:rFonts w:cstheme="minorHAnsi"/>
          <w:color w:val="auto"/>
        </w:rPr>
      </w:pPr>
      <w:r w:rsidRPr="00730E31">
        <w:rPr>
          <w:rFonts w:cstheme="minorHAnsi"/>
          <w:color w:val="auto"/>
        </w:rPr>
        <w:t>Strony zgodnie postanawiają, że za realizację ww</w:t>
      </w:r>
      <w:r w:rsidR="0030318A" w:rsidRPr="00730E31">
        <w:rPr>
          <w:rFonts w:cstheme="minorHAnsi"/>
          <w:color w:val="auto"/>
        </w:rPr>
        <w:t>.</w:t>
      </w:r>
      <w:r w:rsidRPr="00730E31">
        <w:rPr>
          <w:rFonts w:cstheme="minorHAnsi"/>
          <w:color w:val="auto"/>
        </w:rPr>
        <w:t xml:space="preserve"> czynności Wykonawcy należy się wynagrodzenie w kwocie ……………………. netto, powiększone o podatek VAT obowiązujący w chwili wykonania usługi.</w:t>
      </w:r>
    </w:p>
    <w:p w14:paraId="67A10A1D" w14:textId="77777777" w:rsidR="00864A7C" w:rsidRPr="00730E31" w:rsidRDefault="00864A7C" w:rsidP="0069077F">
      <w:pPr>
        <w:spacing w:after="0"/>
        <w:jc w:val="both"/>
        <w:rPr>
          <w:rFonts w:cstheme="minorHAnsi"/>
          <w:color w:val="auto"/>
        </w:rPr>
      </w:pPr>
    </w:p>
    <w:p w14:paraId="280DF023" w14:textId="498A8F45" w:rsidR="00864A7C" w:rsidRPr="00730E31" w:rsidRDefault="00B528BB" w:rsidP="0069077F">
      <w:pPr>
        <w:spacing w:after="0"/>
        <w:jc w:val="both"/>
        <w:rPr>
          <w:rFonts w:cstheme="minorHAnsi"/>
          <w:color w:val="auto"/>
        </w:rPr>
      </w:pPr>
      <w:r w:rsidRPr="00730E31">
        <w:rPr>
          <w:rFonts w:cstheme="minorHAnsi"/>
          <w:color w:val="auto"/>
        </w:rPr>
        <w:t>Faktura VAT za wykonanie ww</w:t>
      </w:r>
      <w:r w:rsidR="0030318A" w:rsidRPr="00730E31">
        <w:rPr>
          <w:rFonts w:cstheme="minorHAnsi"/>
          <w:color w:val="auto"/>
        </w:rPr>
        <w:t>.</w:t>
      </w:r>
      <w:r w:rsidRPr="00730E31">
        <w:rPr>
          <w:rFonts w:cstheme="minorHAnsi"/>
          <w:color w:val="auto"/>
        </w:rPr>
        <w:t xml:space="preserve"> usług zostanie wystawiona na zasadach ogólnych. Termin płatności wynosi 14 dni od daty wystawienia faktury VAT.</w:t>
      </w:r>
    </w:p>
    <w:p w14:paraId="39C23898" w14:textId="77777777" w:rsidR="00864A7C" w:rsidRPr="00730E31" w:rsidRDefault="00864A7C" w:rsidP="0069077F">
      <w:pPr>
        <w:spacing w:after="0"/>
        <w:jc w:val="both"/>
        <w:rPr>
          <w:rFonts w:cstheme="minorHAnsi"/>
          <w:color w:val="auto"/>
        </w:rPr>
      </w:pPr>
    </w:p>
    <w:p w14:paraId="6B01FCCD" w14:textId="63A719CA" w:rsidR="00864A7C" w:rsidRPr="00730E31" w:rsidRDefault="0030318A" w:rsidP="0069077F">
      <w:pPr>
        <w:spacing w:after="0"/>
        <w:jc w:val="both"/>
        <w:rPr>
          <w:rFonts w:cstheme="minorHAnsi"/>
          <w:color w:val="auto"/>
        </w:rPr>
      </w:pPr>
      <w:r w:rsidRPr="00730E31">
        <w:rPr>
          <w:rFonts w:cstheme="minorHAnsi"/>
          <w:color w:val="auto"/>
        </w:rPr>
        <w:t>Ww. c</w:t>
      </w:r>
      <w:r w:rsidR="00B528BB" w:rsidRPr="00730E31">
        <w:rPr>
          <w:rFonts w:cstheme="minorHAnsi"/>
          <w:color w:val="auto"/>
        </w:rPr>
        <w:t>zynności zostały zrealizowane w sposób prawidłowy.</w:t>
      </w:r>
    </w:p>
    <w:p w14:paraId="464C3FA8" w14:textId="77777777" w:rsidR="00864A7C" w:rsidRPr="00730E31" w:rsidRDefault="00864A7C" w:rsidP="0069077F">
      <w:pPr>
        <w:spacing w:after="0"/>
        <w:jc w:val="both"/>
        <w:rPr>
          <w:rFonts w:cstheme="minorHAnsi"/>
          <w:color w:val="auto"/>
        </w:rPr>
      </w:pPr>
    </w:p>
    <w:p w14:paraId="7632DB2E" w14:textId="77777777" w:rsidR="00864A7C" w:rsidRPr="00730E31" w:rsidRDefault="00B528BB" w:rsidP="0069077F">
      <w:pPr>
        <w:spacing w:after="0"/>
        <w:jc w:val="both"/>
        <w:rPr>
          <w:rFonts w:cstheme="minorHAnsi"/>
          <w:color w:val="auto"/>
        </w:rPr>
      </w:pPr>
      <w:r w:rsidRPr="00730E31">
        <w:rPr>
          <w:rFonts w:cstheme="minorHAnsi"/>
          <w:color w:val="auto"/>
        </w:rPr>
        <w:t>Zamawiający nie zgłasza żadnych roszczeń do jakości wykonanych przez Wykonawcę usług.</w:t>
      </w:r>
    </w:p>
    <w:p w14:paraId="180F7B09" w14:textId="77777777" w:rsidR="00864A7C" w:rsidRPr="00730E31" w:rsidRDefault="00864A7C" w:rsidP="0069077F">
      <w:pPr>
        <w:spacing w:after="0"/>
        <w:jc w:val="both"/>
        <w:rPr>
          <w:rFonts w:cstheme="minorHAnsi"/>
          <w:color w:val="auto"/>
        </w:rPr>
      </w:pPr>
    </w:p>
    <w:p w14:paraId="24EFBD8C" w14:textId="77777777" w:rsidR="00864A7C" w:rsidRPr="00730E31" w:rsidRDefault="00B528BB" w:rsidP="0069077F">
      <w:pPr>
        <w:widowControl w:val="0"/>
        <w:spacing w:after="0"/>
        <w:jc w:val="center"/>
        <w:rPr>
          <w:rFonts w:cstheme="minorHAnsi"/>
          <w:b/>
          <w:color w:val="auto"/>
        </w:rPr>
      </w:pPr>
      <w:r w:rsidRPr="00730E31">
        <w:rPr>
          <w:rFonts w:cstheme="minorHAnsi"/>
          <w:b/>
          <w:color w:val="auto"/>
        </w:rPr>
        <w:t xml:space="preserve">Zamawiający: </w:t>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r>
      <w:r w:rsidRPr="00730E31">
        <w:rPr>
          <w:rFonts w:cstheme="minorHAnsi"/>
          <w:b/>
          <w:color w:val="auto"/>
        </w:rPr>
        <w:tab/>
        <w:t>Wykonawca:</w:t>
      </w:r>
    </w:p>
    <w:p w14:paraId="1C475CF5" w14:textId="77777777" w:rsidR="00864A7C" w:rsidRPr="00730E31" w:rsidRDefault="00864A7C" w:rsidP="0069077F">
      <w:pPr>
        <w:spacing w:after="0"/>
        <w:jc w:val="center"/>
        <w:rPr>
          <w:rFonts w:cstheme="minorHAnsi"/>
          <w:i/>
          <w:color w:val="auto"/>
        </w:rPr>
      </w:pPr>
    </w:p>
    <w:p w14:paraId="78C5E636" w14:textId="4C22C8B2" w:rsidR="00700891" w:rsidRPr="00730E31" w:rsidRDefault="00700891" w:rsidP="0069077F">
      <w:pPr>
        <w:spacing w:after="0"/>
        <w:rPr>
          <w:rFonts w:cstheme="minorHAnsi"/>
          <w:color w:val="auto"/>
        </w:rPr>
      </w:pPr>
      <w:r w:rsidRPr="00730E31">
        <w:rPr>
          <w:rFonts w:cstheme="minorHAnsi"/>
          <w:color w:val="auto"/>
        </w:rPr>
        <w:br w:type="page"/>
      </w:r>
    </w:p>
    <w:p w14:paraId="63FD9814" w14:textId="54C2C0D0" w:rsidR="00700891" w:rsidRPr="00730E31" w:rsidRDefault="4D65AD0E" w:rsidP="6762815A">
      <w:pPr>
        <w:spacing w:after="0"/>
        <w:jc w:val="center"/>
        <w:rPr>
          <w:rFonts w:cstheme="minorBidi"/>
          <w:b/>
          <w:bCs/>
          <w:color w:val="auto"/>
        </w:rPr>
      </w:pPr>
      <w:r w:rsidRPr="4B0A9DEE">
        <w:rPr>
          <w:rFonts w:cstheme="minorBidi"/>
          <w:b/>
          <w:bCs/>
          <w:color w:val="auto"/>
        </w:rPr>
        <w:t xml:space="preserve">ZAŁACZNIK NR </w:t>
      </w:r>
      <w:r w:rsidR="1C5F0198" w:rsidRPr="4B0A9DEE">
        <w:rPr>
          <w:rFonts w:cstheme="minorBidi"/>
          <w:b/>
          <w:bCs/>
          <w:color w:val="auto"/>
        </w:rPr>
        <w:t>7</w:t>
      </w:r>
    </w:p>
    <w:p w14:paraId="5B432598" w14:textId="60B1A373" w:rsidR="00700891" w:rsidRPr="00730E31" w:rsidRDefault="00700891" w:rsidP="0069077F">
      <w:pPr>
        <w:spacing w:after="0"/>
        <w:jc w:val="center"/>
        <w:rPr>
          <w:rFonts w:cstheme="minorHAnsi"/>
          <w:b/>
          <w:color w:val="auto"/>
        </w:rPr>
      </w:pPr>
      <w:r w:rsidRPr="00730E31">
        <w:rPr>
          <w:rFonts w:cstheme="minorHAnsi"/>
          <w:b/>
          <w:color w:val="auto"/>
        </w:rPr>
        <w:t>KLAUZULA INFORMACYJNA WYKONAWCY</w:t>
      </w:r>
    </w:p>
    <w:p w14:paraId="29EF82A5" w14:textId="77777777" w:rsidR="00700891" w:rsidRPr="00730E31" w:rsidRDefault="00700891" w:rsidP="0069077F">
      <w:pPr>
        <w:spacing w:after="0"/>
        <w:jc w:val="center"/>
        <w:rPr>
          <w:rFonts w:cstheme="minorHAnsi"/>
          <w:b/>
          <w:color w:val="auto"/>
        </w:rPr>
      </w:pPr>
    </w:p>
    <w:p w14:paraId="67918B75" w14:textId="4038F436" w:rsidR="00700891" w:rsidRPr="00730E31" w:rsidRDefault="00700891" w:rsidP="0069077F">
      <w:pPr>
        <w:spacing w:after="0"/>
        <w:rPr>
          <w:rFonts w:cstheme="minorHAnsi"/>
          <w:b/>
          <w:color w:val="auto"/>
        </w:rPr>
      </w:pPr>
      <w:r w:rsidRPr="00730E31">
        <w:rPr>
          <w:rFonts w:cstheme="minorHAnsi"/>
          <w:b/>
          <w:color w:val="auto"/>
        </w:rPr>
        <w:t>Klauzula informacyjna dla osób wskazanych do kontaktu w celu realizacji Umowy</w:t>
      </w:r>
    </w:p>
    <w:p w14:paraId="55A0066E" w14:textId="77777777" w:rsidR="00700891" w:rsidRPr="00730E31" w:rsidRDefault="00700891" w:rsidP="0069077F">
      <w:pPr>
        <w:spacing w:after="0"/>
        <w:rPr>
          <w:rFonts w:cstheme="minorHAnsi"/>
          <w:color w:val="auto"/>
        </w:rPr>
      </w:pPr>
    </w:p>
    <w:p w14:paraId="77239E9F" w14:textId="77777777" w:rsidR="00700891" w:rsidRPr="00730E31" w:rsidRDefault="00700891" w:rsidP="0069077F">
      <w:pPr>
        <w:spacing w:after="0"/>
        <w:rPr>
          <w:rFonts w:cstheme="minorHAnsi"/>
          <w:b/>
          <w:color w:val="auto"/>
        </w:rPr>
      </w:pPr>
      <w:r w:rsidRPr="00730E31">
        <w:rPr>
          <w:rFonts w:cstheme="minorHAnsi"/>
          <w:b/>
          <w:color w:val="auto"/>
        </w:rPr>
        <w:t>Administrator danych:</w:t>
      </w:r>
    </w:p>
    <w:p w14:paraId="2C8932D9" w14:textId="7D0A84AE" w:rsidR="00700891" w:rsidRPr="00730E31" w:rsidRDefault="00700891" w:rsidP="0069077F">
      <w:pPr>
        <w:spacing w:after="0"/>
        <w:jc w:val="both"/>
        <w:rPr>
          <w:rFonts w:cstheme="minorHAnsi"/>
          <w:color w:val="auto"/>
        </w:rPr>
      </w:pPr>
      <w:r w:rsidRPr="00730E31">
        <w:rPr>
          <w:rFonts w:cstheme="minorHAnsi"/>
          <w:color w:val="auto"/>
        </w:rPr>
        <w:t xml:space="preserve">Administratorem Pani/Pana danych jest </w:t>
      </w:r>
      <w:r w:rsidR="00515B6A" w:rsidRPr="00730E31">
        <w:rPr>
          <w:rFonts w:cstheme="minorHAnsi"/>
          <w:color w:val="auto"/>
        </w:rPr>
        <w:t>……..</w:t>
      </w:r>
      <w:r w:rsidRPr="00730E31">
        <w:rPr>
          <w:rFonts w:cstheme="minorHAnsi"/>
          <w:color w:val="auto"/>
        </w:rPr>
        <w:t xml:space="preserve">. z siedzibą w </w:t>
      </w:r>
      <w:r w:rsidR="00515B6A" w:rsidRPr="00730E31">
        <w:rPr>
          <w:rFonts w:cstheme="minorHAnsi"/>
          <w:color w:val="auto"/>
        </w:rPr>
        <w:t xml:space="preserve">…… </w:t>
      </w:r>
      <w:r w:rsidRPr="00730E31">
        <w:rPr>
          <w:rFonts w:cstheme="minorHAnsi"/>
          <w:color w:val="auto"/>
        </w:rPr>
        <w:t xml:space="preserve">przy ul. </w:t>
      </w:r>
      <w:r w:rsidR="00515B6A" w:rsidRPr="00730E31">
        <w:rPr>
          <w:rFonts w:cstheme="minorHAnsi"/>
          <w:color w:val="auto"/>
        </w:rPr>
        <w:t>……..</w:t>
      </w:r>
      <w:r w:rsidRPr="00730E31">
        <w:rPr>
          <w:rFonts w:cstheme="minorHAnsi"/>
          <w:color w:val="auto"/>
        </w:rPr>
        <w:t xml:space="preserve"> (administrator).</w:t>
      </w:r>
    </w:p>
    <w:p w14:paraId="267076B1" w14:textId="77777777" w:rsidR="00700891" w:rsidRPr="00730E31" w:rsidRDefault="00700891" w:rsidP="0069077F">
      <w:pPr>
        <w:spacing w:after="0"/>
        <w:jc w:val="both"/>
        <w:rPr>
          <w:rFonts w:cstheme="minorHAnsi"/>
          <w:color w:val="auto"/>
        </w:rPr>
      </w:pPr>
    </w:p>
    <w:p w14:paraId="43861F32" w14:textId="77777777" w:rsidR="00700891" w:rsidRPr="00730E31" w:rsidRDefault="00700891" w:rsidP="0069077F">
      <w:pPr>
        <w:spacing w:after="0"/>
        <w:jc w:val="both"/>
        <w:rPr>
          <w:rFonts w:cstheme="minorHAnsi"/>
          <w:b/>
          <w:color w:val="auto"/>
        </w:rPr>
      </w:pPr>
      <w:r w:rsidRPr="00730E31">
        <w:rPr>
          <w:rFonts w:cstheme="minorHAnsi"/>
          <w:b/>
          <w:color w:val="auto"/>
        </w:rPr>
        <w:t>Dane kontaktowe:</w:t>
      </w:r>
    </w:p>
    <w:p w14:paraId="0B67922A" w14:textId="1790FA3B" w:rsidR="00700891" w:rsidRPr="00730E31" w:rsidRDefault="00700891" w:rsidP="0069077F">
      <w:pPr>
        <w:spacing w:after="0"/>
        <w:jc w:val="both"/>
        <w:rPr>
          <w:rFonts w:cstheme="minorHAnsi"/>
          <w:color w:val="auto"/>
        </w:rPr>
      </w:pPr>
      <w:r w:rsidRPr="00730E31">
        <w:rPr>
          <w:rFonts w:cstheme="minorHAnsi"/>
          <w:color w:val="auto"/>
        </w:rPr>
        <w:t xml:space="preserve">Z administratorem można się skontaktować poprzez e-mail: </w:t>
      </w:r>
      <w:r w:rsidR="00515B6A" w:rsidRPr="00730E31">
        <w:rPr>
          <w:rFonts w:cstheme="minorHAnsi"/>
          <w:color w:val="auto"/>
        </w:rPr>
        <w:t>…….</w:t>
      </w:r>
      <w:r w:rsidRPr="00730E31">
        <w:rPr>
          <w:rFonts w:cstheme="minorHAnsi"/>
          <w:color w:val="auto"/>
        </w:rPr>
        <w:t xml:space="preserve"> lub pisemnie na adres siedziby administratora.</w:t>
      </w:r>
    </w:p>
    <w:p w14:paraId="1F5F164C" w14:textId="77777777" w:rsidR="00700891" w:rsidRPr="00730E31" w:rsidRDefault="00700891" w:rsidP="0069077F">
      <w:pPr>
        <w:spacing w:after="0"/>
        <w:jc w:val="both"/>
        <w:rPr>
          <w:rFonts w:cstheme="minorHAnsi"/>
          <w:color w:val="auto"/>
        </w:rPr>
      </w:pPr>
      <w:r w:rsidRPr="00730E31">
        <w:rPr>
          <w:rFonts w:cstheme="minorHAnsi"/>
          <w:color w:val="auto"/>
        </w:rPr>
        <w:t>Z inspektorem ochrony danych można się kontaktować we wszystkich sprawach dotyczących przetwarzania danych osobowych oraz korzystania z praw związanych z przetwarzaniem danych.</w:t>
      </w:r>
    </w:p>
    <w:p w14:paraId="1DE72E90" w14:textId="77777777" w:rsidR="00700891" w:rsidRPr="00730E31" w:rsidRDefault="00700891" w:rsidP="0069077F">
      <w:pPr>
        <w:spacing w:after="0"/>
        <w:rPr>
          <w:rFonts w:cstheme="minorHAnsi"/>
          <w:color w:val="auto"/>
        </w:rPr>
      </w:pPr>
    </w:p>
    <w:p w14:paraId="48F212B1" w14:textId="77777777" w:rsidR="00700891" w:rsidRPr="00730E31" w:rsidRDefault="00700891" w:rsidP="0069077F">
      <w:pPr>
        <w:spacing w:after="0"/>
        <w:jc w:val="both"/>
        <w:rPr>
          <w:rFonts w:cstheme="minorHAnsi"/>
          <w:b/>
          <w:color w:val="auto"/>
        </w:rPr>
      </w:pPr>
      <w:r w:rsidRPr="00730E31">
        <w:rPr>
          <w:rFonts w:cstheme="minorHAnsi"/>
          <w:b/>
          <w:color w:val="auto"/>
        </w:rPr>
        <w:t>Cele oraz podstawa prawna przetwarzania danych, prawnie uzasadnione interesy administratora:</w:t>
      </w:r>
    </w:p>
    <w:p w14:paraId="09C3FBFA" w14:textId="77777777" w:rsidR="00700891" w:rsidRPr="00730E31" w:rsidRDefault="00700891" w:rsidP="0069077F">
      <w:pPr>
        <w:spacing w:after="0"/>
        <w:jc w:val="both"/>
        <w:rPr>
          <w:rFonts w:cstheme="minorHAnsi"/>
          <w:color w:val="auto"/>
        </w:rPr>
      </w:pPr>
      <w:r w:rsidRPr="00730E31">
        <w:rPr>
          <w:rFonts w:cstheme="minorHAnsi"/>
          <w:color w:val="auto"/>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730E31" w:rsidRDefault="00700891" w:rsidP="0069077F">
      <w:pPr>
        <w:spacing w:after="0"/>
        <w:jc w:val="both"/>
        <w:rPr>
          <w:rFonts w:cstheme="minorHAnsi"/>
          <w:color w:val="auto"/>
        </w:rPr>
      </w:pPr>
    </w:p>
    <w:p w14:paraId="0ED6691F" w14:textId="77777777" w:rsidR="00700891" w:rsidRPr="00730E31" w:rsidRDefault="00700891" w:rsidP="0069077F">
      <w:pPr>
        <w:spacing w:after="0"/>
        <w:jc w:val="both"/>
        <w:rPr>
          <w:rFonts w:cstheme="minorHAnsi"/>
          <w:b/>
          <w:color w:val="auto"/>
        </w:rPr>
      </w:pPr>
      <w:r w:rsidRPr="00730E31">
        <w:rPr>
          <w:rFonts w:cstheme="minorHAnsi"/>
          <w:b/>
          <w:color w:val="auto"/>
        </w:rPr>
        <w:t>Źródła i zakres danych pozyskiwanych od podmiotów trzecich:</w:t>
      </w:r>
    </w:p>
    <w:p w14:paraId="528B7E90" w14:textId="77777777" w:rsidR="00700891" w:rsidRPr="00730E31" w:rsidRDefault="00700891" w:rsidP="0069077F">
      <w:pPr>
        <w:spacing w:after="0"/>
        <w:jc w:val="both"/>
        <w:rPr>
          <w:rFonts w:cstheme="minorHAnsi"/>
          <w:color w:val="auto"/>
        </w:rPr>
      </w:pPr>
      <w:r w:rsidRPr="00730E31">
        <w:rPr>
          <w:rFonts w:cstheme="minorHAnsi"/>
          <w:color w:val="auto"/>
        </w:rPr>
        <w:t>Administrator pozyskał Pani/Pana dane osobowe: imię, nazwisko, stanowisko, nazwa i adres firmy, nr telefonu, adres e-mail od …………</w:t>
      </w:r>
    </w:p>
    <w:p w14:paraId="4C832BE9" w14:textId="77777777" w:rsidR="00700891" w:rsidRPr="00730E31" w:rsidRDefault="00700891" w:rsidP="0069077F">
      <w:pPr>
        <w:spacing w:after="0"/>
        <w:jc w:val="both"/>
        <w:rPr>
          <w:rFonts w:cstheme="minorHAnsi"/>
          <w:b/>
          <w:color w:val="auto"/>
        </w:rPr>
      </w:pPr>
    </w:p>
    <w:p w14:paraId="5F385C10" w14:textId="77777777" w:rsidR="00700891" w:rsidRPr="00730E31" w:rsidRDefault="00700891" w:rsidP="0069077F">
      <w:pPr>
        <w:spacing w:after="0"/>
        <w:jc w:val="both"/>
        <w:rPr>
          <w:rFonts w:cstheme="minorHAnsi"/>
          <w:b/>
          <w:color w:val="auto"/>
        </w:rPr>
      </w:pPr>
      <w:r w:rsidRPr="00730E31">
        <w:rPr>
          <w:rFonts w:cstheme="minorHAnsi"/>
          <w:b/>
          <w:color w:val="auto"/>
        </w:rPr>
        <w:t>Okres, przez który dane będą przetwarzane:</w:t>
      </w:r>
    </w:p>
    <w:p w14:paraId="1030CA86" w14:textId="77777777" w:rsidR="00700891" w:rsidRPr="00730E31" w:rsidRDefault="00700891" w:rsidP="0069077F">
      <w:pPr>
        <w:spacing w:after="0"/>
        <w:jc w:val="both"/>
        <w:rPr>
          <w:rFonts w:cstheme="minorHAnsi"/>
          <w:b/>
          <w:color w:val="auto"/>
        </w:rPr>
      </w:pPr>
      <w:r w:rsidRPr="00730E31">
        <w:rPr>
          <w:rFonts w:cstheme="minorHAnsi"/>
          <w:color w:val="auto"/>
        </w:rPr>
        <w:t xml:space="preserve">Pani/Pana dane osobowe będą przechowywane do momentu przedawnienia roszczeń z tytułu umowy zawartej pomiędzy administratorem a </w:t>
      </w:r>
      <w:r w:rsidRPr="00730E31">
        <w:rPr>
          <w:rFonts w:cstheme="minorHAnsi"/>
          <w:b/>
          <w:color w:val="auto"/>
        </w:rPr>
        <w:t>…………</w:t>
      </w:r>
    </w:p>
    <w:p w14:paraId="3AD6420F" w14:textId="77777777" w:rsidR="00700891" w:rsidRPr="00730E31" w:rsidRDefault="00700891" w:rsidP="0069077F">
      <w:pPr>
        <w:spacing w:after="0"/>
        <w:jc w:val="both"/>
        <w:rPr>
          <w:rFonts w:cstheme="minorHAnsi"/>
          <w:b/>
          <w:color w:val="auto"/>
        </w:rPr>
      </w:pPr>
    </w:p>
    <w:p w14:paraId="48B108F3" w14:textId="77777777" w:rsidR="00700891" w:rsidRPr="00730E31" w:rsidRDefault="00700891" w:rsidP="0069077F">
      <w:pPr>
        <w:spacing w:after="0"/>
        <w:jc w:val="both"/>
        <w:rPr>
          <w:rFonts w:cstheme="minorHAnsi"/>
          <w:b/>
          <w:color w:val="auto"/>
        </w:rPr>
      </w:pPr>
      <w:r w:rsidRPr="00730E31">
        <w:rPr>
          <w:rFonts w:cstheme="minorHAnsi"/>
          <w:b/>
          <w:color w:val="auto"/>
        </w:rPr>
        <w:t>Odbiorcy danych:</w:t>
      </w:r>
    </w:p>
    <w:p w14:paraId="4AB12167" w14:textId="77777777" w:rsidR="00700891" w:rsidRPr="00730E31" w:rsidRDefault="00700891" w:rsidP="0069077F">
      <w:pPr>
        <w:spacing w:after="0"/>
        <w:jc w:val="both"/>
        <w:rPr>
          <w:rFonts w:cstheme="minorHAnsi"/>
          <w:color w:val="auto"/>
        </w:rPr>
      </w:pPr>
      <w:r w:rsidRPr="00730E31">
        <w:rPr>
          <w:rFonts w:cstheme="minorHAnsi"/>
          <w:color w:val="auto"/>
        </w:rPr>
        <w:t>Pani/Pana dane mogą:</w:t>
      </w:r>
    </w:p>
    <w:p w14:paraId="085B3F11" w14:textId="77777777" w:rsidR="00700891" w:rsidRPr="00730E31" w:rsidRDefault="00700891" w:rsidP="00A17362">
      <w:pPr>
        <w:numPr>
          <w:ilvl w:val="0"/>
          <w:numId w:val="38"/>
        </w:numPr>
        <w:tabs>
          <w:tab w:val="left" w:pos="708"/>
        </w:tabs>
        <w:spacing w:after="0"/>
        <w:contextualSpacing/>
        <w:jc w:val="both"/>
        <w:rPr>
          <w:rFonts w:cstheme="minorHAnsi"/>
          <w:color w:val="auto"/>
        </w:rPr>
      </w:pPr>
      <w:r w:rsidRPr="00730E31">
        <w:rPr>
          <w:rFonts w:cstheme="minorHAnsi"/>
          <w:color w:val="auto"/>
        </w:rPr>
        <w:t>organom państwowym lub innym podmiotom uprawnionym na podstawie przepisów prawa,</w:t>
      </w:r>
    </w:p>
    <w:p w14:paraId="2F8F3011" w14:textId="77777777" w:rsidR="00700891" w:rsidRPr="00730E31" w:rsidRDefault="00700891" w:rsidP="00A17362">
      <w:pPr>
        <w:numPr>
          <w:ilvl w:val="0"/>
          <w:numId w:val="38"/>
        </w:numPr>
        <w:tabs>
          <w:tab w:val="left" w:pos="708"/>
        </w:tabs>
        <w:spacing w:after="0"/>
        <w:contextualSpacing/>
        <w:jc w:val="both"/>
        <w:rPr>
          <w:rFonts w:cstheme="minorHAnsi"/>
          <w:color w:val="auto"/>
        </w:rPr>
      </w:pPr>
      <w:r w:rsidRPr="00730E31">
        <w:rPr>
          <w:rFonts w:cstheme="minorHAnsi"/>
          <w:color w:val="auto"/>
        </w:rPr>
        <w:t>osobom upoważnionym przez administratora,</w:t>
      </w:r>
    </w:p>
    <w:p w14:paraId="2333BB31" w14:textId="77777777" w:rsidR="00700891" w:rsidRPr="00730E31" w:rsidRDefault="00700891" w:rsidP="00A17362">
      <w:pPr>
        <w:numPr>
          <w:ilvl w:val="0"/>
          <w:numId w:val="38"/>
        </w:numPr>
        <w:tabs>
          <w:tab w:val="left" w:pos="708"/>
        </w:tabs>
        <w:spacing w:after="0"/>
        <w:contextualSpacing/>
        <w:jc w:val="both"/>
        <w:rPr>
          <w:rFonts w:cstheme="minorHAnsi"/>
          <w:color w:val="auto"/>
        </w:rPr>
      </w:pPr>
      <w:r w:rsidRPr="00730E31">
        <w:rPr>
          <w:rFonts w:cstheme="minorHAnsi"/>
          <w:color w:val="auto"/>
        </w:rPr>
        <w:t>podmiotom przetwarzającym dane osobowe na zlecenie administratora celem wykonania ciążących na administratorze obowiązków, m.in.:</w:t>
      </w:r>
    </w:p>
    <w:p w14:paraId="12A1176D" w14:textId="77777777" w:rsidR="00700891" w:rsidRPr="00730E31" w:rsidRDefault="00700891" w:rsidP="00A17362">
      <w:pPr>
        <w:numPr>
          <w:ilvl w:val="1"/>
          <w:numId w:val="38"/>
        </w:numPr>
        <w:tabs>
          <w:tab w:val="left" w:pos="708"/>
        </w:tabs>
        <w:spacing w:after="0"/>
        <w:contextualSpacing/>
        <w:jc w:val="both"/>
        <w:rPr>
          <w:rFonts w:cstheme="minorHAnsi"/>
          <w:color w:val="auto"/>
        </w:rPr>
      </w:pPr>
      <w:r w:rsidRPr="00730E31">
        <w:rPr>
          <w:rFonts w:cstheme="minorHAnsi"/>
          <w:color w:val="auto"/>
        </w:rPr>
        <w:t xml:space="preserve">podwykonawcom, </w:t>
      </w:r>
    </w:p>
    <w:p w14:paraId="490C7528" w14:textId="77777777" w:rsidR="00700891" w:rsidRPr="00730E31" w:rsidRDefault="00700891" w:rsidP="00A17362">
      <w:pPr>
        <w:numPr>
          <w:ilvl w:val="1"/>
          <w:numId w:val="38"/>
        </w:numPr>
        <w:tabs>
          <w:tab w:val="left" w:pos="708"/>
        </w:tabs>
        <w:spacing w:after="0"/>
        <w:contextualSpacing/>
        <w:jc w:val="both"/>
        <w:rPr>
          <w:rFonts w:cstheme="minorHAnsi"/>
          <w:color w:val="auto"/>
        </w:rPr>
      </w:pPr>
      <w:r w:rsidRPr="00730E31">
        <w:rPr>
          <w:rFonts w:cstheme="minorHAnsi"/>
          <w:color w:val="auto"/>
        </w:rPr>
        <w:t xml:space="preserve">podmiotom prowadzącym działalność pocztową lub kurierską, </w:t>
      </w:r>
    </w:p>
    <w:p w14:paraId="7DF76116" w14:textId="77777777" w:rsidR="00700891" w:rsidRPr="00730E31" w:rsidRDefault="00700891" w:rsidP="00A17362">
      <w:pPr>
        <w:numPr>
          <w:ilvl w:val="0"/>
          <w:numId w:val="38"/>
        </w:numPr>
        <w:tabs>
          <w:tab w:val="left" w:pos="708"/>
        </w:tabs>
        <w:spacing w:after="0"/>
        <w:contextualSpacing/>
        <w:jc w:val="both"/>
        <w:rPr>
          <w:rFonts w:cstheme="minorHAnsi"/>
          <w:color w:val="auto"/>
        </w:rPr>
      </w:pPr>
      <w:r w:rsidRPr="00730E31">
        <w:rPr>
          <w:rFonts w:cstheme="minorHAnsi"/>
          <w:color w:val="auto"/>
        </w:rPr>
        <w:t xml:space="preserve">podmiotom wspierającym administratora w prowadzonej działalności na jego zlecenie, w szczególności dostawcom zewnętrznych systemów wspierającym działalność administratora, </w:t>
      </w:r>
    </w:p>
    <w:p w14:paraId="165475DE" w14:textId="77777777" w:rsidR="00700891" w:rsidRPr="00730E31" w:rsidRDefault="00700891" w:rsidP="0069077F">
      <w:pPr>
        <w:spacing w:after="0"/>
        <w:rPr>
          <w:rFonts w:cstheme="minorHAnsi"/>
          <w:color w:val="auto"/>
        </w:rPr>
      </w:pPr>
      <w:r w:rsidRPr="00730E31">
        <w:rPr>
          <w:rFonts w:cstheme="minorHAnsi"/>
          <w:color w:val="auto"/>
        </w:rPr>
        <w:t xml:space="preserve"> – przy czym takie podmioty przetwarzają dane na podstawie umowy z administratorem i wyłącznie zgodnie z poleceniami administratora. </w:t>
      </w:r>
    </w:p>
    <w:p w14:paraId="413A7647" w14:textId="77777777" w:rsidR="00700891" w:rsidRPr="00730E31" w:rsidRDefault="00700891" w:rsidP="0069077F">
      <w:pPr>
        <w:spacing w:after="0"/>
        <w:rPr>
          <w:rFonts w:cstheme="minorHAnsi"/>
          <w:color w:val="auto"/>
        </w:rPr>
      </w:pPr>
    </w:p>
    <w:p w14:paraId="7AD85735" w14:textId="77777777" w:rsidR="00700891" w:rsidRPr="00730E31" w:rsidRDefault="00700891" w:rsidP="0069077F">
      <w:pPr>
        <w:spacing w:after="0"/>
        <w:rPr>
          <w:rFonts w:cstheme="minorHAnsi"/>
          <w:b/>
          <w:color w:val="auto"/>
        </w:rPr>
      </w:pPr>
      <w:r w:rsidRPr="00730E31">
        <w:rPr>
          <w:rFonts w:cstheme="minorHAnsi"/>
          <w:b/>
          <w:color w:val="auto"/>
        </w:rPr>
        <w:t>Przekazywanie danych osobowych poza EOG:</w:t>
      </w:r>
    </w:p>
    <w:p w14:paraId="22FEB199" w14:textId="7681820F" w:rsidR="00700891" w:rsidRPr="00730E31" w:rsidRDefault="00700891" w:rsidP="17374A42">
      <w:pPr>
        <w:spacing w:after="0"/>
        <w:jc w:val="both"/>
        <w:rPr>
          <w:rFonts w:cstheme="minorBidi"/>
          <w:color w:val="auto"/>
        </w:rPr>
      </w:pPr>
      <w:r w:rsidRPr="17374A42">
        <w:rPr>
          <w:rFonts w:cstheme="minorBidi"/>
          <w:color w:val="auto"/>
        </w:rPr>
        <w:t xml:space="preserve">Dane osobowe będą przechowywane na serwerach zlokalizowanych w Unii Europejskiej </w:t>
      </w:r>
    </w:p>
    <w:p w14:paraId="1FEFF9AD" w14:textId="77777777" w:rsidR="00700891" w:rsidRPr="00730E31" w:rsidRDefault="00700891" w:rsidP="0069077F">
      <w:pPr>
        <w:spacing w:after="0"/>
        <w:rPr>
          <w:rFonts w:cstheme="minorHAnsi"/>
          <w:b/>
          <w:color w:val="auto"/>
        </w:rPr>
      </w:pPr>
      <w:r w:rsidRPr="00730E31">
        <w:rPr>
          <w:rFonts w:cstheme="minorHAnsi"/>
          <w:b/>
          <w:color w:val="auto"/>
        </w:rPr>
        <w:t>Prawa osoby, której dane dotyczą:</w:t>
      </w:r>
    </w:p>
    <w:p w14:paraId="544A1313" w14:textId="77777777" w:rsidR="00700891" w:rsidRPr="00730E31" w:rsidRDefault="00700891" w:rsidP="0069077F">
      <w:pPr>
        <w:spacing w:after="0"/>
        <w:jc w:val="both"/>
        <w:rPr>
          <w:rFonts w:cstheme="minorHAnsi"/>
          <w:color w:val="auto"/>
        </w:rPr>
      </w:pPr>
      <w:r w:rsidRPr="00730E31">
        <w:rPr>
          <w:rFonts w:cstheme="minorHAnsi"/>
          <w:color w:val="auto"/>
        </w:rPr>
        <w:t xml:space="preserve">Przysługuje Pani/Panu prawo dostępu do Pani/Pana danych oraz prawo żądania ich sprostowania, ich usunięcia lub ograniczenia ich przetwarzania. </w:t>
      </w:r>
    </w:p>
    <w:p w14:paraId="38CAA6B4" w14:textId="77777777" w:rsidR="00700891" w:rsidRPr="00730E31" w:rsidRDefault="00700891" w:rsidP="0069077F">
      <w:pPr>
        <w:spacing w:after="0"/>
        <w:jc w:val="both"/>
        <w:rPr>
          <w:rFonts w:cstheme="minorHAnsi"/>
          <w:color w:val="auto"/>
        </w:rPr>
      </w:pPr>
      <w:r w:rsidRPr="00730E31">
        <w:rPr>
          <w:rFonts w:cstheme="minorHAnsi"/>
          <w:color w:val="auto"/>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730E31" w:rsidRDefault="00700891" w:rsidP="0069077F">
      <w:pPr>
        <w:spacing w:after="0"/>
        <w:jc w:val="both"/>
        <w:rPr>
          <w:rFonts w:cstheme="minorHAnsi"/>
          <w:color w:val="auto"/>
        </w:rPr>
      </w:pPr>
      <w:r w:rsidRPr="00730E31">
        <w:rPr>
          <w:rFonts w:cstheme="minorHAnsi"/>
          <w:color w:val="auto"/>
        </w:rPr>
        <w:t xml:space="preserve">W celu skorzystania z powyższych praw należy skontaktować się z administratorem danych lub z inspektorem ochrony danych. </w:t>
      </w:r>
    </w:p>
    <w:p w14:paraId="70C01823" w14:textId="77777777" w:rsidR="00700891" w:rsidRPr="00730E31" w:rsidRDefault="00700891" w:rsidP="0069077F">
      <w:pPr>
        <w:spacing w:after="0"/>
        <w:jc w:val="both"/>
        <w:rPr>
          <w:rFonts w:cstheme="minorHAnsi"/>
          <w:color w:val="auto"/>
        </w:rPr>
      </w:pPr>
      <w:r w:rsidRPr="00730E31">
        <w:rPr>
          <w:rFonts w:cstheme="minorHAnsi"/>
          <w:color w:val="auto"/>
        </w:rPr>
        <w:t>Przysługuje Pani/Panu również prawo wniesienia skargi do organu nadzorczego zajmującego się ochroną danych osobowych.</w:t>
      </w:r>
    </w:p>
    <w:p w14:paraId="146ADF65" w14:textId="77777777" w:rsidR="00700891" w:rsidRPr="00730E31" w:rsidRDefault="00700891" w:rsidP="0069077F">
      <w:pPr>
        <w:spacing w:after="0"/>
        <w:rPr>
          <w:rFonts w:cstheme="minorHAnsi"/>
          <w:color w:val="auto"/>
        </w:rPr>
      </w:pPr>
    </w:p>
    <w:p w14:paraId="6308CFB9" w14:textId="77777777" w:rsidR="00700891" w:rsidRPr="00730E31" w:rsidRDefault="00700891" w:rsidP="0069077F">
      <w:pPr>
        <w:spacing w:after="0"/>
        <w:rPr>
          <w:rFonts w:cstheme="minorHAnsi"/>
          <w:b/>
          <w:color w:val="auto"/>
        </w:rPr>
      </w:pPr>
      <w:r w:rsidRPr="00730E31">
        <w:rPr>
          <w:rFonts w:cstheme="minorHAnsi"/>
          <w:b/>
          <w:color w:val="auto"/>
        </w:rPr>
        <w:t>Profilowanie</w:t>
      </w:r>
    </w:p>
    <w:p w14:paraId="6D7A33E5" w14:textId="555030CA" w:rsidR="00A75066" w:rsidRPr="00730E31" w:rsidRDefault="00700891" w:rsidP="00860984">
      <w:pPr>
        <w:spacing w:after="0"/>
        <w:jc w:val="both"/>
        <w:rPr>
          <w:rFonts w:cstheme="minorHAnsi"/>
          <w:color w:val="auto"/>
        </w:rPr>
      </w:pPr>
      <w:r w:rsidRPr="00730E31">
        <w:rPr>
          <w:rFonts w:cstheme="minorHAnsi"/>
          <w:color w:val="auto"/>
        </w:rPr>
        <w:t>Informujemy, że nie podejmujemy decyzji w sposób zautomatyzowany i Pani/Pana dane nie są profilowane.</w:t>
      </w:r>
    </w:p>
    <w:sectPr w:rsidR="00A75066" w:rsidRPr="00730E31" w:rsidSect="00075954">
      <w:headerReference w:type="default" r:id="rId13"/>
      <w:footerReference w:type="default" r:id="rId14"/>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D0077" w14:textId="77777777" w:rsidR="00D54118" w:rsidRDefault="00D54118">
      <w:pPr>
        <w:spacing w:after="0" w:line="240" w:lineRule="auto"/>
      </w:pPr>
      <w:r>
        <w:separator/>
      </w:r>
    </w:p>
  </w:endnote>
  <w:endnote w:type="continuationSeparator" w:id="0">
    <w:p w14:paraId="73D37FDF" w14:textId="77777777" w:rsidR="00D54118" w:rsidRDefault="00D54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8915667"/>
      <w:docPartObj>
        <w:docPartGallery w:val="Page Numbers (Bottom of Page)"/>
        <w:docPartUnique/>
      </w:docPartObj>
    </w:sdtPr>
    <w:sdtContent>
      <w:p w14:paraId="4D997883" w14:textId="77777777" w:rsidR="00FF34B2" w:rsidRDefault="00FF34B2">
        <w:pPr>
          <w:pStyle w:val="Stopka"/>
          <w:jc w:val="right"/>
        </w:pPr>
        <w:r>
          <w:rPr>
            <w:noProof/>
          </w:rPr>
          <w:fldChar w:fldCharType="begin"/>
        </w:r>
        <w:r>
          <w:rPr>
            <w:noProof/>
          </w:rPr>
          <w:instrText>PAGE   \* MERGEFORMAT</w:instrText>
        </w:r>
        <w:r>
          <w:rPr>
            <w:noProof/>
          </w:rPr>
          <w:fldChar w:fldCharType="separate"/>
        </w:r>
        <w:r>
          <w:rPr>
            <w:noProof/>
          </w:rPr>
          <w:t>18</w:t>
        </w:r>
        <w:r>
          <w:rPr>
            <w:noProof/>
          </w:rPr>
          <w:fldChar w:fldCharType="end"/>
        </w:r>
      </w:p>
    </w:sdtContent>
  </w:sdt>
  <w:p w14:paraId="13B12291" w14:textId="77777777" w:rsidR="00FF34B2" w:rsidRDefault="00FF34B2">
    <w:pPr>
      <w:pStyle w:val="Stopka"/>
      <w:jc w:val="center"/>
      <w:rPr>
        <w:rStyle w:val="Numerstrony"/>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05E0B" w14:textId="77777777" w:rsidR="00FF34B2" w:rsidRDefault="00FF34B2">
    <w:pPr>
      <w:pStyle w:val="Stopka"/>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0CE3A" w14:textId="77777777" w:rsidR="00D54118" w:rsidRDefault="00D54118">
      <w:pPr>
        <w:spacing w:after="0" w:line="240" w:lineRule="auto"/>
      </w:pPr>
      <w:r>
        <w:separator/>
      </w:r>
    </w:p>
  </w:footnote>
  <w:footnote w:type="continuationSeparator" w:id="0">
    <w:p w14:paraId="26FC7704" w14:textId="77777777" w:rsidR="00D54118" w:rsidRDefault="00D54118">
      <w:pPr>
        <w:spacing w:after="0" w:line="240" w:lineRule="auto"/>
      </w:pPr>
      <w:r>
        <w:continuationSeparator/>
      </w:r>
    </w:p>
  </w:footnote>
  <w:footnote w:id="1">
    <w:p w14:paraId="0466A089" w14:textId="55DD770B" w:rsidR="00EF1CC6" w:rsidRPr="004A7C2E" w:rsidRDefault="00EF1CC6">
      <w:pPr>
        <w:pStyle w:val="Tekstprzypisudolnego"/>
        <w:rPr>
          <w:color w:val="auto"/>
        </w:rPr>
      </w:pPr>
      <w:r w:rsidRPr="004A7C2E">
        <w:rPr>
          <w:rStyle w:val="Odwoanieprzypisudolnego"/>
          <w:color w:val="auto"/>
        </w:rPr>
        <w:footnoteRef/>
      </w:r>
      <w:r w:rsidRPr="004A7C2E">
        <w:rPr>
          <w:color w:val="auto"/>
        </w:rPr>
        <w:t xml:space="preserve"> Miejscowość i data do usunięcia, jeśli Umowa zawarta będzie w formie elektronicznej.</w:t>
      </w:r>
    </w:p>
  </w:footnote>
  <w:footnote w:id="2">
    <w:p w14:paraId="75A474FE" w14:textId="1377CF40" w:rsidR="004C016B" w:rsidRDefault="004C016B">
      <w:pPr>
        <w:pStyle w:val="Tekstprzypisudolnego"/>
      </w:pPr>
      <w:r w:rsidRPr="004A7C2E">
        <w:rPr>
          <w:rStyle w:val="Odwoanieprzypisudolnego"/>
          <w:color w:val="auto"/>
        </w:rPr>
        <w:footnoteRef/>
      </w:r>
      <w:r w:rsidRPr="004A7C2E">
        <w:rPr>
          <w:color w:val="auto"/>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02108" w14:textId="5BBEDE1F" w:rsidR="00CA5FEA" w:rsidRDefault="00B3197B" w:rsidP="00D900EA">
    <w:pPr>
      <w:pStyle w:val="Nagwek"/>
      <w:jc w:val="center"/>
    </w:pPr>
    <w:r>
      <w:rPr>
        <w:noProof/>
      </w:rPr>
      <w:drawing>
        <wp:inline distT="0" distB="0" distL="0" distR="0" wp14:anchorId="445C4399" wp14:editId="229A137C">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69228" w14:textId="4DA9D420" w:rsidR="00FF34B2" w:rsidRDefault="00D900EA">
    <w:pPr>
      <w:pStyle w:val="Nagwek"/>
    </w:pPr>
    <w:r>
      <w:rPr>
        <w:noProof/>
      </w:rPr>
      <w:drawing>
        <wp:inline distT="0" distB="0" distL="0" distR="0" wp14:anchorId="073BBFCC" wp14:editId="5113BC20">
          <wp:extent cx="5760720" cy="572135"/>
          <wp:effectExtent l="0" t="0" r="0" b="0"/>
          <wp:docPr id="17377448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dx00HWhJ" int2:invalidationBookmarkName="" int2:hashCode="1tPU62Qq7U0UNo" int2:id="7owCu79e">
      <int2:state int2:value="Rejected" int2:type="gram"/>
    </int2:bookmark>
    <int2:bookmark int2:bookmarkName="_Int_2hDMk97L" int2:invalidationBookmarkName="" int2:hashCode="mFVKRExdMv3SJl" int2:id="DViOyocz">
      <int2:state int2:value="Rejected" int2:type="gram"/>
    </int2:bookmark>
    <int2:bookmark int2:bookmarkName="_Int_yJYQEXQr" int2:invalidationBookmarkName="" int2:hashCode="BtwuN/faSTNzYC" int2:id="DpVfP7K3">
      <int2:state int2:value="Rejected" int2:type="style"/>
    </int2:bookmark>
    <int2:bookmark int2:bookmarkName="_Int_RaZGROPr" int2:invalidationBookmarkName="" int2:hashCode="RXOYM7tMFvBZBR" int2:id="Nrp1aWdJ">
      <int2:state int2:value="Rejected" int2:type="gram"/>
    </int2:bookmark>
    <int2:bookmark int2:bookmarkName="_Int_Klmc2CZm" int2:invalidationBookmarkName="" int2:hashCode="Y7wuA+5uKYnvtL" int2:id="QBACr5GS">
      <int2:state int2:value="Rejected" int2:type="gram"/>
    </int2:bookmark>
    <int2:bookmark int2:bookmarkName="_Int_UszPKdoJ" int2:invalidationBookmarkName="" int2:hashCode="aLjEuwLBx7nAnJ" int2:id="QeXCUhwc">
      <int2:state int2:value="Rejected" int2:type="gram"/>
    </int2:bookmark>
    <int2:bookmark int2:bookmarkName="_Int_qDya3nUn" int2:invalidationBookmarkName="" int2:hashCode="bh0cFtEVmIqQeM" int2:id="e6wAMjbE">
      <int2:state int2:value="Rejected" int2:type="gram"/>
    </int2:bookmark>
    <int2:bookmark int2:bookmarkName="_Int_ErcaYCHU" int2:invalidationBookmarkName="" int2:hashCode="rUwp4v1wC7w7DB" int2:id="k22hzs4E">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4765A3C"/>
    <w:multiLevelType w:val="hybridMultilevel"/>
    <w:tmpl w:val="CF84A814"/>
    <w:lvl w:ilvl="0" w:tplc="71322D4C">
      <w:start w:val="1"/>
      <w:numFmt w:val="decimal"/>
      <w:lvlText w:val="%1."/>
      <w:lvlJc w:val="left"/>
      <w:pPr>
        <w:ind w:left="360" w:hanging="360"/>
      </w:pPr>
      <w:rPr>
        <w:b w:val="0"/>
        <w:bCs w:val="0"/>
        <w:i w:val="0"/>
        <w:i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7" w15:restartNumberingAfterBreak="0">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0" w15:restartNumberingAfterBreak="0">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7" w15:restartNumberingAfterBreak="0">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26" w15:restartNumberingAfterBreak="0">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29" w15:restartNumberingAfterBreak="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35" w15:restartNumberingAfterBreak="0">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39" w15:restartNumberingAfterBreak="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51" w15:restartNumberingAfterBreak="0">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52" w15:restartNumberingAfterBreak="0">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54" w15:restartNumberingAfterBreak="0">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59" w15:restartNumberingAfterBreak="0">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492573">
    <w:abstractNumId w:val="25"/>
  </w:num>
  <w:num w:numId="2" w16cid:durableId="1392968247">
    <w:abstractNumId w:val="40"/>
  </w:num>
  <w:num w:numId="3" w16cid:durableId="372577899">
    <w:abstractNumId w:val="43"/>
  </w:num>
  <w:num w:numId="4" w16cid:durableId="1554543234">
    <w:abstractNumId w:val="53"/>
  </w:num>
  <w:num w:numId="5" w16cid:durableId="1638879317">
    <w:abstractNumId w:val="7"/>
  </w:num>
  <w:num w:numId="6" w16cid:durableId="1274941183">
    <w:abstractNumId w:val="56"/>
  </w:num>
  <w:num w:numId="7" w16cid:durableId="782771168">
    <w:abstractNumId w:val="42"/>
  </w:num>
  <w:num w:numId="8" w16cid:durableId="1851064940">
    <w:abstractNumId w:val="51"/>
  </w:num>
  <w:num w:numId="9" w16cid:durableId="1442918336">
    <w:abstractNumId w:val="46"/>
  </w:num>
  <w:num w:numId="10" w16cid:durableId="124545953">
    <w:abstractNumId w:val="24"/>
  </w:num>
  <w:num w:numId="11" w16cid:durableId="1561398483">
    <w:abstractNumId w:val="26"/>
  </w:num>
  <w:num w:numId="12" w16cid:durableId="364402984">
    <w:abstractNumId w:val="41"/>
  </w:num>
  <w:num w:numId="13" w16cid:durableId="884023962">
    <w:abstractNumId w:val="17"/>
  </w:num>
  <w:num w:numId="14" w16cid:durableId="491262652">
    <w:abstractNumId w:val="14"/>
  </w:num>
  <w:num w:numId="15" w16cid:durableId="1950165264">
    <w:abstractNumId w:val="4"/>
  </w:num>
  <w:num w:numId="16" w16cid:durableId="1898589387">
    <w:abstractNumId w:val="28"/>
  </w:num>
  <w:num w:numId="17" w16cid:durableId="285547362">
    <w:abstractNumId w:val="19"/>
  </w:num>
  <w:num w:numId="18" w16cid:durableId="1250969156">
    <w:abstractNumId w:val="45"/>
  </w:num>
  <w:num w:numId="19" w16cid:durableId="294409137">
    <w:abstractNumId w:val="22"/>
  </w:num>
  <w:num w:numId="20" w16cid:durableId="1955868603">
    <w:abstractNumId w:val="47"/>
  </w:num>
  <w:num w:numId="21" w16cid:durableId="1954900706">
    <w:abstractNumId w:val="59"/>
  </w:num>
  <w:num w:numId="22" w16cid:durableId="754740533">
    <w:abstractNumId w:val="23"/>
  </w:num>
  <w:num w:numId="23" w16cid:durableId="1674645443">
    <w:abstractNumId w:val="49"/>
  </w:num>
  <w:num w:numId="24" w16cid:durableId="1472870998">
    <w:abstractNumId w:val="27"/>
  </w:num>
  <w:num w:numId="25" w16cid:durableId="714696020">
    <w:abstractNumId w:val="12"/>
  </w:num>
  <w:num w:numId="26" w16cid:durableId="1127158130">
    <w:abstractNumId w:val="10"/>
  </w:num>
  <w:num w:numId="27" w16cid:durableId="1630938747">
    <w:abstractNumId w:val="52"/>
  </w:num>
  <w:num w:numId="28" w16cid:durableId="372195262">
    <w:abstractNumId w:val="8"/>
  </w:num>
  <w:num w:numId="29" w16cid:durableId="225344007">
    <w:abstractNumId w:val="50"/>
  </w:num>
  <w:num w:numId="30" w16cid:durableId="748161403">
    <w:abstractNumId w:val="31"/>
  </w:num>
  <w:num w:numId="31" w16cid:durableId="2101483482">
    <w:abstractNumId w:val="34"/>
  </w:num>
  <w:num w:numId="32" w16cid:durableId="1810247549">
    <w:abstractNumId w:val="9"/>
  </w:num>
  <w:num w:numId="33" w16cid:durableId="449591377">
    <w:abstractNumId w:val="37"/>
  </w:num>
  <w:num w:numId="34" w16cid:durableId="65229240">
    <w:abstractNumId w:val="55"/>
  </w:num>
  <w:num w:numId="35" w16cid:durableId="372389764">
    <w:abstractNumId w:val="18"/>
  </w:num>
  <w:num w:numId="36" w16cid:durableId="373504082">
    <w:abstractNumId w:val="57"/>
  </w:num>
  <w:num w:numId="37" w16cid:durableId="1264073273">
    <w:abstractNumId w:val="39"/>
  </w:num>
  <w:num w:numId="38" w16cid:durableId="1477255558">
    <w:abstractNumId w:val="6"/>
  </w:num>
  <w:num w:numId="39" w16cid:durableId="1968898162">
    <w:abstractNumId w:val="44"/>
  </w:num>
  <w:num w:numId="40" w16cid:durableId="407651219">
    <w:abstractNumId w:val="13"/>
  </w:num>
  <w:num w:numId="41" w16cid:durableId="837841104">
    <w:abstractNumId w:val="29"/>
  </w:num>
  <w:num w:numId="42" w16cid:durableId="1896551601">
    <w:abstractNumId w:val="5"/>
  </w:num>
  <w:num w:numId="43" w16cid:durableId="1766999272">
    <w:abstractNumId w:val="30"/>
  </w:num>
  <w:num w:numId="44" w16cid:durableId="441845193">
    <w:abstractNumId w:val="11"/>
  </w:num>
  <w:num w:numId="45" w16cid:durableId="17582823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13120072">
    <w:abstractNumId w:val="48"/>
  </w:num>
  <w:num w:numId="47" w16cid:durableId="1292205205">
    <w:abstractNumId w:val="20"/>
  </w:num>
  <w:num w:numId="48" w16cid:durableId="816993089">
    <w:abstractNumId w:val="32"/>
  </w:num>
  <w:num w:numId="49" w16cid:durableId="486939614">
    <w:abstractNumId w:val="35"/>
  </w:num>
  <w:num w:numId="50" w16cid:durableId="1204057597">
    <w:abstractNumId w:val="15"/>
  </w:num>
  <w:num w:numId="51" w16cid:durableId="1964188211">
    <w:abstractNumId w:val="58"/>
  </w:num>
  <w:num w:numId="52" w16cid:durableId="1554000577">
    <w:abstractNumId w:val="60"/>
  </w:num>
  <w:num w:numId="53" w16cid:durableId="1604342131">
    <w:abstractNumId w:val="54"/>
  </w:num>
  <w:num w:numId="54" w16cid:durableId="1620524834">
    <w:abstractNumId w:val="16"/>
  </w:num>
  <w:num w:numId="55" w16cid:durableId="1970822345">
    <w:abstractNumId w:val="36"/>
  </w:num>
  <w:num w:numId="56" w16cid:durableId="256913771">
    <w:abstractNumId w:val="21"/>
  </w:num>
  <w:num w:numId="57" w16cid:durableId="1491822880">
    <w:abstractNumId w:val="33"/>
  </w:num>
  <w:num w:numId="58" w16cid:durableId="27948739">
    <w:abstractNumId w:val="6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4A7C"/>
    <w:rsid w:val="00000ABE"/>
    <w:rsid w:val="000024AF"/>
    <w:rsid w:val="0000649A"/>
    <w:rsid w:val="00006ACD"/>
    <w:rsid w:val="00007A03"/>
    <w:rsid w:val="00010B6F"/>
    <w:rsid w:val="00010F3B"/>
    <w:rsid w:val="0001151F"/>
    <w:rsid w:val="0001180F"/>
    <w:rsid w:val="00016038"/>
    <w:rsid w:val="000161C2"/>
    <w:rsid w:val="00016D66"/>
    <w:rsid w:val="00017B0B"/>
    <w:rsid w:val="00020119"/>
    <w:rsid w:val="0002045F"/>
    <w:rsid w:val="000222CE"/>
    <w:rsid w:val="0002235A"/>
    <w:rsid w:val="00022780"/>
    <w:rsid w:val="00022A77"/>
    <w:rsid w:val="000235BD"/>
    <w:rsid w:val="000236D3"/>
    <w:rsid w:val="00027F17"/>
    <w:rsid w:val="000305DB"/>
    <w:rsid w:val="00033693"/>
    <w:rsid w:val="00034E5B"/>
    <w:rsid w:val="00035257"/>
    <w:rsid w:val="00036558"/>
    <w:rsid w:val="00040D61"/>
    <w:rsid w:val="00044382"/>
    <w:rsid w:val="00044CB2"/>
    <w:rsid w:val="00044CBD"/>
    <w:rsid w:val="0004543B"/>
    <w:rsid w:val="0004556D"/>
    <w:rsid w:val="00047D0F"/>
    <w:rsid w:val="00050A09"/>
    <w:rsid w:val="00051F5F"/>
    <w:rsid w:val="00053640"/>
    <w:rsid w:val="0005734D"/>
    <w:rsid w:val="00061878"/>
    <w:rsid w:val="00061A91"/>
    <w:rsid w:val="00063114"/>
    <w:rsid w:val="00063ABB"/>
    <w:rsid w:val="00067547"/>
    <w:rsid w:val="00067724"/>
    <w:rsid w:val="00070A16"/>
    <w:rsid w:val="000718A7"/>
    <w:rsid w:val="00071B3C"/>
    <w:rsid w:val="0007298B"/>
    <w:rsid w:val="0007443D"/>
    <w:rsid w:val="00075954"/>
    <w:rsid w:val="00081854"/>
    <w:rsid w:val="00083FD4"/>
    <w:rsid w:val="00084670"/>
    <w:rsid w:val="000848FC"/>
    <w:rsid w:val="00084A25"/>
    <w:rsid w:val="000858D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BBA"/>
    <w:rsid w:val="000A684C"/>
    <w:rsid w:val="000A7833"/>
    <w:rsid w:val="000B0169"/>
    <w:rsid w:val="000B047F"/>
    <w:rsid w:val="000B05E1"/>
    <w:rsid w:val="000B4C8F"/>
    <w:rsid w:val="000B736D"/>
    <w:rsid w:val="000C0F41"/>
    <w:rsid w:val="000C1E31"/>
    <w:rsid w:val="000C24B6"/>
    <w:rsid w:val="000C29D4"/>
    <w:rsid w:val="000C34E8"/>
    <w:rsid w:val="000C3CB7"/>
    <w:rsid w:val="000C403A"/>
    <w:rsid w:val="000C4753"/>
    <w:rsid w:val="000C49F1"/>
    <w:rsid w:val="000D0AA8"/>
    <w:rsid w:val="000D0EBD"/>
    <w:rsid w:val="000D39ED"/>
    <w:rsid w:val="000D3AC2"/>
    <w:rsid w:val="000D4580"/>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1006E8"/>
    <w:rsid w:val="00100C04"/>
    <w:rsid w:val="001015D2"/>
    <w:rsid w:val="00104BC7"/>
    <w:rsid w:val="00104C16"/>
    <w:rsid w:val="00105A94"/>
    <w:rsid w:val="00107E20"/>
    <w:rsid w:val="00110572"/>
    <w:rsid w:val="00111FD9"/>
    <w:rsid w:val="0011502B"/>
    <w:rsid w:val="00115478"/>
    <w:rsid w:val="0011565C"/>
    <w:rsid w:val="0011734D"/>
    <w:rsid w:val="001177E9"/>
    <w:rsid w:val="00117B04"/>
    <w:rsid w:val="00121A22"/>
    <w:rsid w:val="00123456"/>
    <w:rsid w:val="00124F9A"/>
    <w:rsid w:val="00125578"/>
    <w:rsid w:val="00126D17"/>
    <w:rsid w:val="00127101"/>
    <w:rsid w:val="0013104F"/>
    <w:rsid w:val="00131941"/>
    <w:rsid w:val="0013286C"/>
    <w:rsid w:val="00133389"/>
    <w:rsid w:val="00133905"/>
    <w:rsid w:val="00133F7C"/>
    <w:rsid w:val="0013451A"/>
    <w:rsid w:val="001347FD"/>
    <w:rsid w:val="00136066"/>
    <w:rsid w:val="00136684"/>
    <w:rsid w:val="00136699"/>
    <w:rsid w:val="00140260"/>
    <w:rsid w:val="001407C5"/>
    <w:rsid w:val="001422D5"/>
    <w:rsid w:val="00144A61"/>
    <w:rsid w:val="00146575"/>
    <w:rsid w:val="00147478"/>
    <w:rsid w:val="00150AF9"/>
    <w:rsid w:val="001514C0"/>
    <w:rsid w:val="00151F74"/>
    <w:rsid w:val="0015307C"/>
    <w:rsid w:val="001534B8"/>
    <w:rsid w:val="00154850"/>
    <w:rsid w:val="001555CE"/>
    <w:rsid w:val="001561EF"/>
    <w:rsid w:val="00160350"/>
    <w:rsid w:val="00160A66"/>
    <w:rsid w:val="00160EF7"/>
    <w:rsid w:val="00161A00"/>
    <w:rsid w:val="00161F61"/>
    <w:rsid w:val="00161FC3"/>
    <w:rsid w:val="001633EB"/>
    <w:rsid w:val="00164702"/>
    <w:rsid w:val="00164DC8"/>
    <w:rsid w:val="00165000"/>
    <w:rsid w:val="00165086"/>
    <w:rsid w:val="001710F4"/>
    <w:rsid w:val="00171527"/>
    <w:rsid w:val="00172D4F"/>
    <w:rsid w:val="001765E4"/>
    <w:rsid w:val="001812E9"/>
    <w:rsid w:val="001818D8"/>
    <w:rsid w:val="001836D4"/>
    <w:rsid w:val="00183969"/>
    <w:rsid w:val="00184330"/>
    <w:rsid w:val="0018628B"/>
    <w:rsid w:val="001869FF"/>
    <w:rsid w:val="001903FA"/>
    <w:rsid w:val="00190DF8"/>
    <w:rsid w:val="0019365C"/>
    <w:rsid w:val="00193E2F"/>
    <w:rsid w:val="0019563C"/>
    <w:rsid w:val="0019626A"/>
    <w:rsid w:val="001A1DB4"/>
    <w:rsid w:val="001A21C3"/>
    <w:rsid w:val="001A32C1"/>
    <w:rsid w:val="001A3B3B"/>
    <w:rsid w:val="001A6D8D"/>
    <w:rsid w:val="001B116B"/>
    <w:rsid w:val="001B1CCF"/>
    <w:rsid w:val="001B382C"/>
    <w:rsid w:val="001B39DB"/>
    <w:rsid w:val="001B4947"/>
    <w:rsid w:val="001B645C"/>
    <w:rsid w:val="001B6792"/>
    <w:rsid w:val="001B7D2F"/>
    <w:rsid w:val="001C20FA"/>
    <w:rsid w:val="001C3A97"/>
    <w:rsid w:val="001C4B4A"/>
    <w:rsid w:val="001C6036"/>
    <w:rsid w:val="001C65E9"/>
    <w:rsid w:val="001C74F5"/>
    <w:rsid w:val="001D01A5"/>
    <w:rsid w:val="001D0861"/>
    <w:rsid w:val="001D0B0D"/>
    <w:rsid w:val="001D1547"/>
    <w:rsid w:val="001D3801"/>
    <w:rsid w:val="001D3CEC"/>
    <w:rsid w:val="001D41FF"/>
    <w:rsid w:val="001D43F7"/>
    <w:rsid w:val="001D45B8"/>
    <w:rsid w:val="001D4EDB"/>
    <w:rsid w:val="001D5245"/>
    <w:rsid w:val="001D57E1"/>
    <w:rsid w:val="001D5EC2"/>
    <w:rsid w:val="001D6B48"/>
    <w:rsid w:val="001E1381"/>
    <w:rsid w:val="001E1713"/>
    <w:rsid w:val="001E2A07"/>
    <w:rsid w:val="001E36EF"/>
    <w:rsid w:val="001E3FF7"/>
    <w:rsid w:val="001E5873"/>
    <w:rsid w:val="001E6CE2"/>
    <w:rsid w:val="001F1314"/>
    <w:rsid w:val="001F1AEC"/>
    <w:rsid w:val="001F2866"/>
    <w:rsid w:val="001F2F01"/>
    <w:rsid w:val="001F2F34"/>
    <w:rsid w:val="001F3F9C"/>
    <w:rsid w:val="001F4B65"/>
    <w:rsid w:val="001F5708"/>
    <w:rsid w:val="001F6487"/>
    <w:rsid w:val="001F6B8D"/>
    <w:rsid w:val="00202300"/>
    <w:rsid w:val="00202624"/>
    <w:rsid w:val="00202BC4"/>
    <w:rsid w:val="002035C6"/>
    <w:rsid w:val="00203BE8"/>
    <w:rsid w:val="00204983"/>
    <w:rsid w:val="002068CC"/>
    <w:rsid w:val="00207036"/>
    <w:rsid w:val="00207B5D"/>
    <w:rsid w:val="00211F89"/>
    <w:rsid w:val="002133B5"/>
    <w:rsid w:val="002148C9"/>
    <w:rsid w:val="0021533B"/>
    <w:rsid w:val="002208DC"/>
    <w:rsid w:val="00223780"/>
    <w:rsid w:val="00226A3E"/>
    <w:rsid w:val="00230CB5"/>
    <w:rsid w:val="00232204"/>
    <w:rsid w:val="00232CDC"/>
    <w:rsid w:val="00233912"/>
    <w:rsid w:val="00242DC5"/>
    <w:rsid w:val="00243274"/>
    <w:rsid w:val="002452BB"/>
    <w:rsid w:val="00245B74"/>
    <w:rsid w:val="0025168F"/>
    <w:rsid w:val="002526D9"/>
    <w:rsid w:val="00252EFA"/>
    <w:rsid w:val="0025486B"/>
    <w:rsid w:val="00255A93"/>
    <w:rsid w:val="00261D08"/>
    <w:rsid w:val="0026270C"/>
    <w:rsid w:val="00266258"/>
    <w:rsid w:val="002665DB"/>
    <w:rsid w:val="00272845"/>
    <w:rsid w:val="002728A6"/>
    <w:rsid w:val="00272AB3"/>
    <w:rsid w:val="00274241"/>
    <w:rsid w:val="002766EF"/>
    <w:rsid w:val="00276B9E"/>
    <w:rsid w:val="0028053C"/>
    <w:rsid w:val="00283056"/>
    <w:rsid w:val="00283D67"/>
    <w:rsid w:val="002854CA"/>
    <w:rsid w:val="002914B7"/>
    <w:rsid w:val="0029228C"/>
    <w:rsid w:val="00292FDE"/>
    <w:rsid w:val="00293106"/>
    <w:rsid w:val="00293934"/>
    <w:rsid w:val="0029411D"/>
    <w:rsid w:val="00297442"/>
    <w:rsid w:val="002A0981"/>
    <w:rsid w:val="002A15D3"/>
    <w:rsid w:val="002A1F0C"/>
    <w:rsid w:val="002A201D"/>
    <w:rsid w:val="002A33BB"/>
    <w:rsid w:val="002A43FC"/>
    <w:rsid w:val="002A46E2"/>
    <w:rsid w:val="002A5300"/>
    <w:rsid w:val="002A7600"/>
    <w:rsid w:val="002B02D0"/>
    <w:rsid w:val="002B186C"/>
    <w:rsid w:val="002B4742"/>
    <w:rsid w:val="002B5A89"/>
    <w:rsid w:val="002B5C34"/>
    <w:rsid w:val="002B6769"/>
    <w:rsid w:val="002C0890"/>
    <w:rsid w:val="002C225D"/>
    <w:rsid w:val="002C584C"/>
    <w:rsid w:val="002C77AD"/>
    <w:rsid w:val="002D0B8B"/>
    <w:rsid w:val="002D1494"/>
    <w:rsid w:val="002D3C8C"/>
    <w:rsid w:val="002D4DFC"/>
    <w:rsid w:val="002D50D6"/>
    <w:rsid w:val="002D6585"/>
    <w:rsid w:val="002D6975"/>
    <w:rsid w:val="002D72B0"/>
    <w:rsid w:val="002D7425"/>
    <w:rsid w:val="002D7DE0"/>
    <w:rsid w:val="002E0D64"/>
    <w:rsid w:val="002E192B"/>
    <w:rsid w:val="002E1AD5"/>
    <w:rsid w:val="002E59D0"/>
    <w:rsid w:val="002E5B1D"/>
    <w:rsid w:val="002E601D"/>
    <w:rsid w:val="002F075D"/>
    <w:rsid w:val="002F1240"/>
    <w:rsid w:val="002F168B"/>
    <w:rsid w:val="002F1AC0"/>
    <w:rsid w:val="002F372B"/>
    <w:rsid w:val="002F3EAC"/>
    <w:rsid w:val="002F45E3"/>
    <w:rsid w:val="002F4A75"/>
    <w:rsid w:val="002F7356"/>
    <w:rsid w:val="00300116"/>
    <w:rsid w:val="00300A88"/>
    <w:rsid w:val="003019F6"/>
    <w:rsid w:val="0030318A"/>
    <w:rsid w:val="00306005"/>
    <w:rsid w:val="003060E3"/>
    <w:rsid w:val="00307170"/>
    <w:rsid w:val="003073C2"/>
    <w:rsid w:val="00307A3A"/>
    <w:rsid w:val="0031015F"/>
    <w:rsid w:val="003127EF"/>
    <w:rsid w:val="00312858"/>
    <w:rsid w:val="00312B6D"/>
    <w:rsid w:val="00312E68"/>
    <w:rsid w:val="003130AA"/>
    <w:rsid w:val="003138C6"/>
    <w:rsid w:val="00314E4E"/>
    <w:rsid w:val="003168F4"/>
    <w:rsid w:val="0031700F"/>
    <w:rsid w:val="0031728A"/>
    <w:rsid w:val="00317587"/>
    <w:rsid w:val="003205F2"/>
    <w:rsid w:val="003208AC"/>
    <w:rsid w:val="00321415"/>
    <w:rsid w:val="003217CA"/>
    <w:rsid w:val="0032238B"/>
    <w:rsid w:val="00324637"/>
    <w:rsid w:val="00325349"/>
    <w:rsid w:val="00325486"/>
    <w:rsid w:val="00325A38"/>
    <w:rsid w:val="0032755C"/>
    <w:rsid w:val="0033181B"/>
    <w:rsid w:val="003348DA"/>
    <w:rsid w:val="00334B73"/>
    <w:rsid w:val="00334C10"/>
    <w:rsid w:val="00336BD8"/>
    <w:rsid w:val="00336FFE"/>
    <w:rsid w:val="003378AE"/>
    <w:rsid w:val="00342D48"/>
    <w:rsid w:val="0034351E"/>
    <w:rsid w:val="003435B2"/>
    <w:rsid w:val="0034520E"/>
    <w:rsid w:val="00345315"/>
    <w:rsid w:val="003459E8"/>
    <w:rsid w:val="00352A57"/>
    <w:rsid w:val="003530F7"/>
    <w:rsid w:val="003539BF"/>
    <w:rsid w:val="003551D0"/>
    <w:rsid w:val="00355282"/>
    <w:rsid w:val="00355D7E"/>
    <w:rsid w:val="00355E68"/>
    <w:rsid w:val="003565D8"/>
    <w:rsid w:val="003573E0"/>
    <w:rsid w:val="003622B1"/>
    <w:rsid w:val="00362985"/>
    <w:rsid w:val="003629F0"/>
    <w:rsid w:val="00363455"/>
    <w:rsid w:val="00364BA2"/>
    <w:rsid w:val="0036541C"/>
    <w:rsid w:val="003662D3"/>
    <w:rsid w:val="003677AF"/>
    <w:rsid w:val="00367C25"/>
    <w:rsid w:val="00367DC4"/>
    <w:rsid w:val="00370A0F"/>
    <w:rsid w:val="003718C9"/>
    <w:rsid w:val="00372EE1"/>
    <w:rsid w:val="00373FDC"/>
    <w:rsid w:val="00374352"/>
    <w:rsid w:val="00375AF9"/>
    <w:rsid w:val="00375D07"/>
    <w:rsid w:val="00376098"/>
    <w:rsid w:val="00376725"/>
    <w:rsid w:val="00382599"/>
    <w:rsid w:val="0038294B"/>
    <w:rsid w:val="00382E4B"/>
    <w:rsid w:val="00385CDC"/>
    <w:rsid w:val="00387370"/>
    <w:rsid w:val="00387B8A"/>
    <w:rsid w:val="00390E7F"/>
    <w:rsid w:val="00391B24"/>
    <w:rsid w:val="00392451"/>
    <w:rsid w:val="00392CAF"/>
    <w:rsid w:val="00393E49"/>
    <w:rsid w:val="0039405C"/>
    <w:rsid w:val="00395FD9"/>
    <w:rsid w:val="00396A1C"/>
    <w:rsid w:val="00396A9A"/>
    <w:rsid w:val="003A2837"/>
    <w:rsid w:val="003A2BC5"/>
    <w:rsid w:val="003A3166"/>
    <w:rsid w:val="003A31A8"/>
    <w:rsid w:val="003A384C"/>
    <w:rsid w:val="003A48A0"/>
    <w:rsid w:val="003A4979"/>
    <w:rsid w:val="003A4E8C"/>
    <w:rsid w:val="003A519B"/>
    <w:rsid w:val="003A613C"/>
    <w:rsid w:val="003B07C6"/>
    <w:rsid w:val="003B0B20"/>
    <w:rsid w:val="003B136B"/>
    <w:rsid w:val="003B1EE1"/>
    <w:rsid w:val="003B33CE"/>
    <w:rsid w:val="003B3E8C"/>
    <w:rsid w:val="003C094D"/>
    <w:rsid w:val="003C1D60"/>
    <w:rsid w:val="003C315B"/>
    <w:rsid w:val="003C5AF0"/>
    <w:rsid w:val="003C6241"/>
    <w:rsid w:val="003C6C05"/>
    <w:rsid w:val="003C9279"/>
    <w:rsid w:val="003D02BE"/>
    <w:rsid w:val="003D0BCF"/>
    <w:rsid w:val="003D25CE"/>
    <w:rsid w:val="003D4AE7"/>
    <w:rsid w:val="003D4D6D"/>
    <w:rsid w:val="003D557F"/>
    <w:rsid w:val="003E02D4"/>
    <w:rsid w:val="003E03B9"/>
    <w:rsid w:val="003E06D9"/>
    <w:rsid w:val="003E197B"/>
    <w:rsid w:val="003E272A"/>
    <w:rsid w:val="003E5604"/>
    <w:rsid w:val="003F1CEB"/>
    <w:rsid w:val="003F32F6"/>
    <w:rsid w:val="003F42F3"/>
    <w:rsid w:val="003F556C"/>
    <w:rsid w:val="003F7ED1"/>
    <w:rsid w:val="0040063E"/>
    <w:rsid w:val="00402850"/>
    <w:rsid w:val="004028EC"/>
    <w:rsid w:val="00403C5D"/>
    <w:rsid w:val="00404419"/>
    <w:rsid w:val="00404D0F"/>
    <w:rsid w:val="00404D1C"/>
    <w:rsid w:val="00407D9A"/>
    <w:rsid w:val="004111BE"/>
    <w:rsid w:val="00411D68"/>
    <w:rsid w:val="00413840"/>
    <w:rsid w:val="00413DA4"/>
    <w:rsid w:val="004145DA"/>
    <w:rsid w:val="00415166"/>
    <w:rsid w:val="00415C2F"/>
    <w:rsid w:val="0041E529"/>
    <w:rsid w:val="00421C27"/>
    <w:rsid w:val="00421F47"/>
    <w:rsid w:val="00422B85"/>
    <w:rsid w:val="00424984"/>
    <w:rsid w:val="00427994"/>
    <w:rsid w:val="00427BC8"/>
    <w:rsid w:val="00427F60"/>
    <w:rsid w:val="00430C1E"/>
    <w:rsid w:val="004342FF"/>
    <w:rsid w:val="004362F2"/>
    <w:rsid w:val="004366B0"/>
    <w:rsid w:val="00437020"/>
    <w:rsid w:val="0043788A"/>
    <w:rsid w:val="00437B12"/>
    <w:rsid w:val="00440CA7"/>
    <w:rsid w:val="00444CF5"/>
    <w:rsid w:val="0044543C"/>
    <w:rsid w:val="00447779"/>
    <w:rsid w:val="0045471D"/>
    <w:rsid w:val="00454CD8"/>
    <w:rsid w:val="00455B7D"/>
    <w:rsid w:val="0045608D"/>
    <w:rsid w:val="00456529"/>
    <w:rsid w:val="004565F1"/>
    <w:rsid w:val="0045745A"/>
    <w:rsid w:val="00457A80"/>
    <w:rsid w:val="00457FF3"/>
    <w:rsid w:val="00461581"/>
    <w:rsid w:val="0046160C"/>
    <w:rsid w:val="00464EC9"/>
    <w:rsid w:val="0046796B"/>
    <w:rsid w:val="00473BAB"/>
    <w:rsid w:val="004744FC"/>
    <w:rsid w:val="00474803"/>
    <w:rsid w:val="0047501A"/>
    <w:rsid w:val="0047619E"/>
    <w:rsid w:val="00477E63"/>
    <w:rsid w:val="0048099D"/>
    <w:rsid w:val="00482025"/>
    <w:rsid w:val="00482F83"/>
    <w:rsid w:val="00483D50"/>
    <w:rsid w:val="004849B6"/>
    <w:rsid w:val="00484CBB"/>
    <w:rsid w:val="00491E1D"/>
    <w:rsid w:val="00492A1F"/>
    <w:rsid w:val="00494742"/>
    <w:rsid w:val="00494937"/>
    <w:rsid w:val="0049578A"/>
    <w:rsid w:val="00495B47"/>
    <w:rsid w:val="00495EF1"/>
    <w:rsid w:val="004A000E"/>
    <w:rsid w:val="004A1F27"/>
    <w:rsid w:val="004A36DC"/>
    <w:rsid w:val="004A3FEE"/>
    <w:rsid w:val="004A435D"/>
    <w:rsid w:val="004A659E"/>
    <w:rsid w:val="004A704F"/>
    <w:rsid w:val="004A7A13"/>
    <w:rsid w:val="004A7BE9"/>
    <w:rsid w:val="004A7C2E"/>
    <w:rsid w:val="004B1AA4"/>
    <w:rsid w:val="004B1B19"/>
    <w:rsid w:val="004B242A"/>
    <w:rsid w:val="004B2624"/>
    <w:rsid w:val="004B5F6E"/>
    <w:rsid w:val="004C016B"/>
    <w:rsid w:val="004C1373"/>
    <w:rsid w:val="004C16B0"/>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6828"/>
    <w:rsid w:val="004E0126"/>
    <w:rsid w:val="004E0489"/>
    <w:rsid w:val="004E2330"/>
    <w:rsid w:val="004E2911"/>
    <w:rsid w:val="004E3FCB"/>
    <w:rsid w:val="004E40B8"/>
    <w:rsid w:val="004E6EC0"/>
    <w:rsid w:val="004F028E"/>
    <w:rsid w:val="004F07F1"/>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2060A"/>
    <w:rsid w:val="005217C7"/>
    <w:rsid w:val="00523092"/>
    <w:rsid w:val="005233B3"/>
    <w:rsid w:val="0052406E"/>
    <w:rsid w:val="0052578E"/>
    <w:rsid w:val="00526CEF"/>
    <w:rsid w:val="005309C2"/>
    <w:rsid w:val="00530A87"/>
    <w:rsid w:val="0053195C"/>
    <w:rsid w:val="005322A5"/>
    <w:rsid w:val="005332BB"/>
    <w:rsid w:val="005335D4"/>
    <w:rsid w:val="005351DF"/>
    <w:rsid w:val="00535260"/>
    <w:rsid w:val="005373F4"/>
    <w:rsid w:val="005375F2"/>
    <w:rsid w:val="00537D5E"/>
    <w:rsid w:val="0054243D"/>
    <w:rsid w:val="00542A1C"/>
    <w:rsid w:val="00543D99"/>
    <w:rsid w:val="005454D3"/>
    <w:rsid w:val="0054693A"/>
    <w:rsid w:val="0055028A"/>
    <w:rsid w:val="00552446"/>
    <w:rsid w:val="005542EF"/>
    <w:rsid w:val="0055532B"/>
    <w:rsid w:val="00555478"/>
    <w:rsid w:val="00555959"/>
    <w:rsid w:val="005576E8"/>
    <w:rsid w:val="00557C91"/>
    <w:rsid w:val="00560DA6"/>
    <w:rsid w:val="005612FD"/>
    <w:rsid w:val="00562637"/>
    <w:rsid w:val="005626E7"/>
    <w:rsid w:val="00565C8A"/>
    <w:rsid w:val="0056767C"/>
    <w:rsid w:val="005703FE"/>
    <w:rsid w:val="00570654"/>
    <w:rsid w:val="005707B9"/>
    <w:rsid w:val="00571D26"/>
    <w:rsid w:val="005734DE"/>
    <w:rsid w:val="00573C92"/>
    <w:rsid w:val="00576783"/>
    <w:rsid w:val="005771E0"/>
    <w:rsid w:val="0058001E"/>
    <w:rsid w:val="005803DC"/>
    <w:rsid w:val="005818BE"/>
    <w:rsid w:val="00582118"/>
    <w:rsid w:val="00583309"/>
    <w:rsid w:val="00583AF6"/>
    <w:rsid w:val="00595FB3"/>
    <w:rsid w:val="005A020B"/>
    <w:rsid w:val="005A4531"/>
    <w:rsid w:val="005A6B60"/>
    <w:rsid w:val="005A73CB"/>
    <w:rsid w:val="005A7B88"/>
    <w:rsid w:val="005B03D9"/>
    <w:rsid w:val="005B4C9A"/>
    <w:rsid w:val="005B6818"/>
    <w:rsid w:val="005B6ABA"/>
    <w:rsid w:val="005B72F5"/>
    <w:rsid w:val="005C09CF"/>
    <w:rsid w:val="005C2487"/>
    <w:rsid w:val="005C3298"/>
    <w:rsid w:val="005C4515"/>
    <w:rsid w:val="005C5244"/>
    <w:rsid w:val="005C5757"/>
    <w:rsid w:val="005C69DA"/>
    <w:rsid w:val="005C7CDF"/>
    <w:rsid w:val="005C7F7A"/>
    <w:rsid w:val="005D0E42"/>
    <w:rsid w:val="005D1C36"/>
    <w:rsid w:val="005D3357"/>
    <w:rsid w:val="005D49D5"/>
    <w:rsid w:val="005D57AF"/>
    <w:rsid w:val="005D7B29"/>
    <w:rsid w:val="005E02F1"/>
    <w:rsid w:val="005E0496"/>
    <w:rsid w:val="005E05EC"/>
    <w:rsid w:val="005E07C5"/>
    <w:rsid w:val="005E07F7"/>
    <w:rsid w:val="005E1115"/>
    <w:rsid w:val="005E2B3F"/>
    <w:rsid w:val="005E3570"/>
    <w:rsid w:val="005E49D5"/>
    <w:rsid w:val="005E5EB0"/>
    <w:rsid w:val="005F0DDC"/>
    <w:rsid w:val="005F2862"/>
    <w:rsid w:val="005F61EB"/>
    <w:rsid w:val="0060071D"/>
    <w:rsid w:val="006035BC"/>
    <w:rsid w:val="006041C6"/>
    <w:rsid w:val="00604908"/>
    <w:rsid w:val="006069D0"/>
    <w:rsid w:val="006107BD"/>
    <w:rsid w:val="006109DF"/>
    <w:rsid w:val="00611414"/>
    <w:rsid w:val="00611AAD"/>
    <w:rsid w:val="00614E95"/>
    <w:rsid w:val="006158B6"/>
    <w:rsid w:val="00616D15"/>
    <w:rsid w:val="00616E56"/>
    <w:rsid w:val="0061718C"/>
    <w:rsid w:val="00620C78"/>
    <w:rsid w:val="00621726"/>
    <w:rsid w:val="0062184B"/>
    <w:rsid w:val="006241EF"/>
    <w:rsid w:val="00624AE2"/>
    <w:rsid w:val="00625D50"/>
    <w:rsid w:val="00625DC6"/>
    <w:rsid w:val="00626178"/>
    <w:rsid w:val="00630C57"/>
    <w:rsid w:val="00631A68"/>
    <w:rsid w:val="00631ABA"/>
    <w:rsid w:val="00632EE3"/>
    <w:rsid w:val="006361C4"/>
    <w:rsid w:val="006377CD"/>
    <w:rsid w:val="00640058"/>
    <w:rsid w:val="00640755"/>
    <w:rsid w:val="00641942"/>
    <w:rsid w:val="00643272"/>
    <w:rsid w:val="006437A3"/>
    <w:rsid w:val="0064487B"/>
    <w:rsid w:val="00645220"/>
    <w:rsid w:val="006458DA"/>
    <w:rsid w:val="006466FC"/>
    <w:rsid w:val="006473E0"/>
    <w:rsid w:val="006504E0"/>
    <w:rsid w:val="00650C46"/>
    <w:rsid w:val="006514C8"/>
    <w:rsid w:val="006524A9"/>
    <w:rsid w:val="0065253B"/>
    <w:rsid w:val="00654779"/>
    <w:rsid w:val="00655314"/>
    <w:rsid w:val="00655F45"/>
    <w:rsid w:val="00656302"/>
    <w:rsid w:val="00662B46"/>
    <w:rsid w:val="00663218"/>
    <w:rsid w:val="00664742"/>
    <w:rsid w:val="006660BA"/>
    <w:rsid w:val="00666510"/>
    <w:rsid w:val="00666779"/>
    <w:rsid w:val="00671A67"/>
    <w:rsid w:val="00672D29"/>
    <w:rsid w:val="00672ED3"/>
    <w:rsid w:val="00676B63"/>
    <w:rsid w:val="006776D6"/>
    <w:rsid w:val="006777C4"/>
    <w:rsid w:val="00677BF4"/>
    <w:rsid w:val="006808AC"/>
    <w:rsid w:val="00681E05"/>
    <w:rsid w:val="006828DE"/>
    <w:rsid w:val="00682E80"/>
    <w:rsid w:val="00683836"/>
    <w:rsid w:val="00683A62"/>
    <w:rsid w:val="0068652F"/>
    <w:rsid w:val="00687143"/>
    <w:rsid w:val="0069077F"/>
    <w:rsid w:val="00691645"/>
    <w:rsid w:val="00692493"/>
    <w:rsid w:val="0069300A"/>
    <w:rsid w:val="00694662"/>
    <w:rsid w:val="00694737"/>
    <w:rsid w:val="00696181"/>
    <w:rsid w:val="006A00EA"/>
    <w:rsid w:val="006A0999"/>
    <w:rsid w:val="006A0A37"/>
    <w:rsid w:val="006A0F0E"/>
    <w:rsid w:val="006A1A6C"/>
    <w:rsid w:val="006A1DFF"/>
    <w:rsid w:val="006A2977"/>
    <w:rsid w:val="006A31CD"/>
    <w:rsid w:val="006A3C64"/>
    <w:rsid w:val="006A4733"/>
    <w:rsid w:val="006A7E7E"/>
    <w:rsid w:val="006B1622"/>
    <w:rsid w:val="006B491E"/>
    <w:rsid w:val="006B4D3C"/>
    <w:rsid w:val="006B6603"/>
    <w:rsid w:val="006B688B"/>
    <w:rsid w:val="006B7062"/>
    <w:rsid w:val="006B7D14"/>
    <w:rsid w:val="006C1167"/>
    <w:rsid w:val="006C23D4"/>
    <w:rsid w:val="006C2737"/>
    <w:rsid w:val="006C2F84"/>
    <w:rsid w:val="006C3092"/>
    <w:rsid w:val="006C4628"/>
    <w:rsid w:val="006C4BAF"/>
    <w:rsid w:val="006C5809"/>
    <w:rsid w:val="006C6532"/>
    <w:rsid w:val="006C7F95"/>
    <w:rsid w:val="006D00B0"/>
    <w:rsid w:val="006D0CF5"/>
    <w:rsid w:val="006D1CAC"/>
    <w:rsid w:val="006D1F8D"/>
    <w:rsid w:val="006D2B6E"/>
    <w:rsid w:val="006D3D7A"/>
    <w:rsid w:val="006D3FD2"/>
    <w:rsid w:val="006D4010"/>
    <w:rsid w:val="006D4327"/>
    <w:rsid w:val="006D532F"/>
    <w:rsid w:val="006E0A63"/>
    <w:rsid w:val="006E11EF"/>
    <w:rsid w:val="006E2378"/>
    <w:rsid w:val="006E29E7"/>
    <w:rsid w:val="006E3607"/>
    <w:rsid w:val="006E3B88"/>
    <w:rsid w:val="006E6CDF"/>
    <w:rsid w:val="006F05D8"/>
    <w:rsid w:val="006F0925"/>
    <w:rsid w:val="006F36F5"/>
    <w:rsid w:val="006F38E0"/>
    <w:rsid w:val="006F3915"/>
    <w:rsid w:val="006F3C36"/>
    <w:rsid w:val="006F779C"/>
    <w:rsid w:val="00700437"/>
    <w:rsid w:val="00700891"/>
    <w:rsid w:val="00703ACA"/>
    <w:rsid w:val="007062B4"/>
    <w:rsid w:val="007067E0"/>
    <w:rsid w:val="00710A6C"/>
    <w:rsid w:val="00710C51"/>
    <w:rsid w:val="00712372"/>
    <w:rsid w:val="0071262D"/>
    <w:rsid w:val="00712DB0"/>
    <w:rsid w:val="00714B0C"/>
    <w:rsid w:val="00714CA6"/>
    <w:rsid w:val="00716165"/>
    <w:rsid w:val="00716ED3"/>
    <w:rsid w:val="0071706E"/>
    <w:rsid w:val="00717BC1"/>
    <w:rsid w:val="00723049"/>
    <w:rsid w:val="007249DD"/>
    <w:rsid w:val="00724FE0"/>
    <w:rsid w:val="00725D06"/>
    <w:rsid w:val="007266EA"/>
    <w:rsid w:val="00727196"/>
    <w:rsid w:val="007271DC"/>
    <w:rsid w:val="007304DE"/>
    <w:rsid w:val="007307ED"/>
    <w:rsid w:val="007309E3"/>
    <w:rsid w:val="00730E31"/>
    <w:rsid w:val="00733205"/>
    <w:rsid w:val="007337AF"/>
    <w:rsid w:val="00733BA9"/>
    <w:rsid w:val="00735907"/>
    <w:rsid w:val="00736529"/>
    <w:rsid w:val="0073668B"/>
    <w:rsid w:val="00736E35"/>
    <w:rsid w:val="0074007B"/>
    <w:rsid w:val="0074109A"/>
    <w:rsid w:val="007422D4"/>
    <w:rsid w:val="00744DCE"/>
    <w:rsid w:val="00750353"/>
    <w:rsid w:val="007538D9"/>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39CB"/>
    <w:rsid w:val="00794583"/>
    <w:rsid w:val="007A3597"/>
    <w:rsid w:val="007A450F"/>
    <w:rsid w:val="007A495A"/>
    <w:rsid w:val="007A4D19"/>
    <w:rsid w:val="007A5076"/>
    <w:rsid w:val="007A5B06"/>
    <w:rsid w:val="007A5D30"/>
    <w:rsid w:val="007A681C"/>
    <w:rsid w:val="007B07AE"/>
    <w:rsid w:val="007B0DE4"/>
    <w:rsid w:val="007B2CFD"/>
    <w:rsid w:val="007B303E"/>
    <w:rsid w:val="007B3DFE"/>
    <w:rsid w:val="007B5512"/>
    <w:rsid w:val="007B63A7"/>
    <w:rsid w:val="007B6835"/>
    <w:rsid w:val="007C03BC"/>
    <w:rsid w:val="007C39B9"/>
    <w:rsid w:val="007C70D1"/>
    <w:rsid w:val="007C7BC1"/>
    <w:rsid w:val="007D0CA2"/>
    <w:rsid w:val="007D1355"/>
    <w:rsid w:val="007D3AE3"/>
    <w:rsid w:val="007D4090"/>
    <w:rsid w:val="007D4DD9"/>
    <w:rsid w:val="007D52EC"/>
    <w:rsid w:val="007D7DB0"/>
    <w:rsid w:val="007E0B55"/>
    <w:rsid w:val="007E269B"/>
    <w:rsid w:val="007E41A6"/>
    <w:rsid w:val="007E4EB2"/>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4581"/>
    <w:rsid w:val="00815441"/>
    <w:rsid w:val="00815F95"/>
    <w:rsid w:val="0081722A"/>
    <w:rsid w:val="00821F78"/>
    <w:rsid w:val="0082241D"/>
    <w:rsid w:val="0082248E"/>
    <w:rsid w:val="008255D0"/>
    <w:rsid w:val="00826536"/>
    <w:rsid w:val="00827960"/>
    <w:rsid w:val="00827C89"/>
    <w:rsid w:val="00832C74"/>
    <w:rsid w:val="00832D25"/>
    <w:rsid w:val="0083449C"/>
    <w:rsid w:val="00836827"/>
    <w:rsid w:val="00841673"/>
    <w:rsid w:val="00841D9E"/>
    <w:rsid w:val="0084567C"/>
    <w:rsid w:val="008479FC"/>
    <w:rsid w:val="00853265"/>
    <w:rsid w:val="008537D2"/>
    <w:rsid w:val="00853E57"/>
    <w:rsid w:val="0085418A"/>
    <w:rsid w:val="00854346"/>
    <w:rsid w:val="00855863"/>
    <w:rsid w:val="008558D1"/>
    <w:rsid w:val="00860984"/>
    <w:rsid w:val="008626CC"/>
    <w:rsid w:val="0086411F"/>
    <w:rsid w:val="00864A7C"/>
    <w:rsid w:val="0086666D"/>
    <w:rsid w:val="00866A06"/>
    <w:rsid w:val="00866E42"/>
    <w:rsid w:val="00867174"/>
    <w:rsid w:val="00871801"/>
    <w:rsid w:val="00871B76"/>
    <w:rsid w:val="00871BFA"/>
    <w:rsid w:val="0087336B"/>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A0651"/>
    <w:rsid w:val="008A1DB6"/>
    <w:rsid w:val="008A2002"/>
    <w:rsid w:val="008A370E"/>
    <w:rsid w:val="008A4603"/>
    <w:rsid w:val="008A4884"/>
    <w:rsid w:val="008A5D0C"/>
    <w:rsid w:val="008A6A07"/>
    <w:rsid w:val="008B0BBF"/>
    <w:rsid w:val="008B0C5F"/>
    <w:rsid w:val="008B4541"/>
    <w:rsid w:val="008B5607"/>
    <w:rsid w:val="008B6494"/>
    <w:rsid w:val="008C1DA7"/>
    <w:rsid w:val="008C2680"/>
    <w:rsid w:val="008C3161"/>
    <w:rsid w:val="008D013C"/>
    <w:rsid w:val="008D18D2"/>
    <w:rsid w:val="008D3461"/>
    <w:rsid w:val="008D4CEF"/>
    <w:rsid w:val="008D5FA0"/>
    <w:rsid w:val="008D6191"/>
    <w:rsid w:val="008D6FC1"/>
    <w:rsid w:val="008D748D"/>
    <w:rsid w:val="008D798D"/>
    <w:rsid w:val="008D7AC4"/>
    <w:rsid w:val="008DACFE"/>
    <w:rsid w:val="008E04AC"/>
    <w:rsid w:val="008E05DD"/>
    <w:rsid w:val="008E1A64"/>
    <w:rsid w:val="008E5447"/>
    <w:rsid w:val="008E5762"/>
    <w:rsid w:val="008E6773"/>
    <w:rsid w:val="008E6DB4"/>
    <w:rsid w:val="008F3784"/>
    <w:rsid w:val="008F4A7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CEC"/>
    <w:rsid w:val="009146CF"/>
    <w:rsid w:val="00914789"/>
    <w:rsid w:val="00914ECD"/>
    <w:rsid w:val="00917213"/>
    <w:rsid w:val="00922675"/>
    <w:rsid w:val="0092276A"/>
    <w:rsid w:val="00923A33"/>
    <w:rsid w:val="00923E86"/>
    <w:rsid w:val="0092446D"/>
    <w:rsid w:val="00927970"/>
    <w:rsid w:val="0093102C"/>
    <w:rsid w:val="00932322"/>
    <w:rsid w:val="009363F3"/>
    <w:rsid w:val="00942303"/>
    <w:rsid w:val="00942D42"/>
    <w:rsid w:val="0094683E"/>
    <w:rsid w:val="0094755C"/>
    <w:rsid w:val="009505F7"/>
    <w:rsid w:val="0095071C"/>
    <w:rsid w:val="00951986"/>
    <w:rsid w:val="00953AA2"/>
    <w:rsid w:val="009548D5"/>
    <w:rsid w:val="009570DF"/>
    <w:rsid w:val="00957190"/>
    <w:rsid w:val="00961796"/>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A3F"/>
    <w:rsid w:val="00987E28"/>
    <w:rsid w:val="009907BD"/>
    <w:rsid w:val="00991249"/>
    <w:rsid w:val="00992180"/>
    <w:rsid w:val="0099259B"/>
    <w:rsid w:val="00992994"/>
    <w:rsid w:val="00993703"/>
    <w:rsid w:val="00994145"/>
    <w:rsid w:val="00995838"/>
    <w:rsid w:val="00995BCB"/>
    <w:rsid w:val="0099728F"/>
    <w:rsid w:val="009A0016"/>
    <w:rsid w:val="009A0ABD"/>
    <w:rsid w:val="009A25B9"/>
    <w:rsid w:val="009A332E"/>
    <w:rsid w:val="009A37D1"/>
    <w:rsid w:val="009A69A2"/>
    <w:rsid w:val="009B02D4"/>
    <w:rsid w:val="009B1009"/>
    <w:rsid w:val="009B1978"/>
    <w:rsid w:val="009B3E3E"/>
    <w:rsid w:val="009B5049"/>
    <w:rsid w:val="009B539B"/>
    <w:rsid w:val="009B5D7F"/>
    <w:rsid w:val="009B5EB6"/>
    <w:rsid w:val="009C05C8"/>
    <w:rsid w:val="009C23C1"/>
    <w:rsid w:val="009C41F9"/>
    <w:rsid w:val="009C47BA"/>
    <w:rsid w:val="009C4958"/>
    <w:rsid w:val="009C51D8"/>
    <w:rsid w:val="009C5881"/>
    <w:rsid w:val="009C730E"/>
    <w:rsid w:val="009D0A98"/>
    <w:rsid w:val="009D0F2D"/>
    <w:rsid w:val="009D199C"/>
    <w:rsid w:val="009D1D12"/>
    <w:rsid w:val="009D2800"/>
    <w:rsid w:val="009D7296"/>
    <w:rsid w:val="009E0C94"/>
    <w:rsid w:val="009E169E"/>
    <w:rsid w:val="009E38A5"/>
    <w:rsid w:val="009E5C5C"/>
    <w:rsid w:val="009E5EDE"/>
    <w:rsid w:val="009E6778"/>
    <w:rsid w:val="009E68F9"/>
    <w:rsid w:val="009E6DE6"/>
    <w:rsid w:val="009E79F6"/>
    <w:rsid w:val="009E7CC0"/>
    <w:rsid w:val="009F093A"/>
    <w:rsid w:val="009F1594"/>
    <w:rsid w:val="009F15A2"/>
    <w:rsid w:val="009F225F"/>
    <w:rsid w:val="009F2B70"/>
    <w:rsid w:val="009F3400"/>
    <w:rsid w:val="009F4210"/>
    <w:rsid w:val="009F42C3"/>
    <w:rsid w:val="009F4FD7"/>
    <w:rsid w:val="009F532A"/>
    <w:rsid w:val="009F6E4F"/>
    <w:rsid w:val="009F7C66"/>
    <w:rsid w:val="009F7D3A"/>
    <w:rsid w:val="00A046B5"/>
    <w:rsid w:val="00A05A82"/>
    <w:rsid w:val="00A07427"/>
    <w:rsid w:val="00A10E40"/>
    <w:rsid w:val="00A11073"/>
    <w:rsid w:val="00A1276D"/>
    <w:rsid w:val="00A13024"/>
    <w:rsid w:val="00A13272"/>
    <w:rsid w:val="00A132CE"/>
    <w:rsid w:val="00A13606"/>
    <w:rsid w:val="00A141ED"/>
    <w:rsid w:val="00A14CB9"/>
    <w:rsid w:val="00A153AB"/>
    <w:rsid w:val="00A1576D"/>
    <w:rsid w:val="00A1642A"/>
    <w:rsid w:val="00A16745"/>
    <w:rsid w:val="00A16AC6"/>
    <w:rsid w:val="00A17362"/>
    <w:rsid w:val="00A17FB5"/>
    <w:rsid w:val="00A220D5"/>
    <w:rsid w:val="00A23B7A"/>
    <w:rsid w:val="00A244AA"/>
    <w:rsid w:val="00A245EC"/>
    <w:rsid w:val="00A24B6B"/>
    <w:rsid w:val="00A25F70"/>
    <w:rsid w:val="00A27A52"/>
    <w:rsid w:val="00A3482C"/>
    <w:rsid w:val="00A35501"/>
    <w:rsid w:val="00A35A7E"/>
    <w:rsid w:val="00A36918"/>
    <w:rsid w:val="00A40E18"/>
    <w:rsid w:val="00A4109C"/>
    <w:rsid w:val="00A41790"/>
    <w:rsid w:val="00A425DD"/>
    <w:rsid w:val="00A42EFA"/>
    <w:rsid w:val="00A45811"/>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65592"/>
    <w:rsid w:val="00A7012A"/>
    <w:rsid w:val="00A71937"/>
    <w:rsid w:val="00A72A74"/>
    <w:rsid w:val="00A75066"/>
    <w:rsid w:val="00A757B7"/>
    <w:rsid w:val="00A75A80"/>
    <w:rsid w:val="00A8081D"/>
    <w:rsid w:val="00A81502"/>
    <w:rsid w:val="00A82A72"/>
    <w:rsid w:val="00A83176"/>
    <w:rsid w:val="00A8356E"/>
    <w:rsid w:val="00A84091"/>
    <w:rsid w:val="00A84C61"/>
    <w:rsid w:val="00A84E2A"/>
    <w:rsid w:val="00A8544D"/>
    <w:rsid w:val="00A871ED"/>
    <w:rsid w:val="00A87F87"/>
    <w:rsid w:val="00A90B35"/>
    <w:rsid w:val="00A91438"/>
    <w:rsid w:val="00A92916"/>
    <w:rsid w:val="00A94E8C"/>
    <w:rsid w:val="00A95152"/>
    <w:rsid w:val="00A9771A"/>
    <w:rsid w:val="00AA1602"/>
    <w:rsid w:val="00AA26D7"/>
    <w:rsid w:val="00AA2BC5"/>
    <w:rsid w:val="00AA626B"/>
    <w:rsid w:val="00AA62E0"/>
    <w:rsid w:val="00AA6BB9"/>
    <w:rsid w:val="00AA7299"/>
    <w:rsid w:val="00AB1F16"/>
    <w:rsid w:val="00AB30AD"/>
    <w:rsid w:val="00AB3882"/>
    <w:rsid w:val="00AB43D8"/>
    <w:rsid w:val="00AB4C2F"/>
    <w:rsid w:val="00AB4CD0"/>
    <w:rsid w:val="00AC0453"/>
    <w:rsid w:val="00AC1023"/>
    <w:rsid w:val="00AC1F3B"/>
    <w:rsid w:val="00AC63A0"/>
    <w:rsid w:val="00AC677A"/>
    <w:rsid w:val="00AC6DB5"/>
    <w:rsid w:val="00AC749E"/>
    <w:rsid w:val="00AC7704"/>
    <w:rsid w:val="00AD0681"/>
    <w:rsid w:val="00AD072E"/>
    <w:rsid w:val="00AD14F8"/>
    <w:rsid w:val="00AD1B40"/>
    <w:rsid w:val="00AD401B"/>
    <w:rsid w:val="00AD430B"/>
    <w:rsid w:val="00AD4F9D"/>
    <w:rsid w:val="00AD66F6"/>
    <w:rsid w:val="00AD7F8E"/>
    <w:rsid w:val="00AE0264"/>
    <w:rsid w:val="00AE2369"/>
    <w:rsid w:val="00AE3E60"/>
    <w:rsid w:val="00AE694B"/>
    <w:rsid w:val="00AF14CF"/>
    <w:rsid w:val="00AF1C37"/>
    <w:rsid w:val="00AF1E4E"/>
    <w:rsid w:val="00AF2E0A"/>
    <w:rsid w:val="00AF4B08"/>
    <w:rsid w:val="00AF6F53"/>
    <w:rsid w:val="00B02CB5"/>
    <w:rsid w:val="00B03E50"/>
    <w:rsid w:val="00B04E26"/>
    <w:rsid w:val="00B056D4"/>
    <w:rsid w:val="00B05BF7"/>
    <w:rsid w:val="00B10193"/>
    <w:rsid w:val="00B105BB"/>
    <w:rsid w:val="00B127D8"/>
    <w:rsid w:val="00B13500"/>
    <w:rsid w:val="00B15441"/>
    <w:rsid w:val="00B15BD7"/>
    <w:rsid w:val="00B15F29"/>
    <w:rsid w:val="00B165B7"/>
    <w:rsid w:val="00B17D43"/>
    <w:rsid w:val="00B17FC0"/>
    <w:rsid w:val="00B2102F"/>
    <w:rsid w:val="00B2134D"/>
    <w:rsid w:val="00B2140B"/>
    <w:rsid w:val="00B226A2"/>
    <w:rsid w:val="00B23DB5"/>
    <w:rsid w:val="00B27FF3"/>
    <w:rsid w:val="00B31386"/>
    <w:rsid w:val="00B3197B"/>
    <w:rsid w:val="00B32DCF"/>
    <w:rsid w:val="00B32E63"/>
    <w:rsid w:val="00B33FFF"/>
    <w:rsid w:val="00B36758"/>
    <w:rsid w:val="00B41380"/>
    <w:rsid w:val="00B41E8B"/>
    <w:rsid w:val="00B42C76"/>
    <w:rsid w:val="00B439F1"/>
    <w:rsid w:val="00B43D8E"/>
    <w:rsid w:val="00B44604"/>
    <w:rsid w:val="00B45733"/>
    <w:rsid w:val="00B45DBF"/>
    <w:rsid w:val="00B46D7A"/>
    <w:rsid w:val="00B478BB"/>
    <w:rsid w:val="00B52190"/>
    <w:rsid w:val="00B528BB"/>
    <w:rsid w:val="00B52954"/>
    <w:rsid w:val="00B543E0"/>
    <w:rsid w:val="00B555CA"/>
    <w:rsid w:val="00B56955"/>
    <w:rsid w:val="00B60056"/>
    <w:rsid w:val="00B61334"/>
    <w:rsid w:val="00B61877"/>
    <w:rsid w:val="00B61BD1"/>
    <w:rsid w:val="00B628CE"/>
    <w:rsid w:val="00B62CEA"/>
    <w:rsid w:val="00B62D33"/>
    <w:rsid w:val="00B64394"/>
    <w:rsid w:val="00B6488A"/>
    <w:rsid w:val="00B65A61"/>
    <w:rsid w:val="00B70CC8"/>
    <w:rsid w:val="00B73C25"/>
    <w:rsid w:val="00B7462C"/>
    <w:rsid w:val="00B74870"/>
    <w:rsid w:val="00B75806"/>
    <w:rsid w:val="00B75BDC"/>
    <w:rsid w:val="00B7669C"/>
    <w:rsid w:val="00B774B6"/>
    <w:rsid w:val="00B77EB9"/>
    <w:rsid w:val="00B80123"/>
    <w:rsid w:val="00B8091C"/>
    <w:rsid w:val="00B8154F"/>
    <w:rsid w:val="00B82480"/>
    <w:rsid w:val="00B84590"/>
    <w:rsid w:val="00B85E29"/>
    <w:rsid w:val="00B85ED0"/>
    <w:rsid w:val="00B866DD"/>
    <w:rsid w:val="00B87DE4"/>
    <w:rsid w:val="00B90F32"/>
    <w:rsid w:val="00B917CA"/>
    <w:rsid w:val="00B91900"/>
    <w:rsid w:val="00B91D63"/>
    <w:rsid w:val="00B9240C"/>
    <w:rsid w:val="00B94BC3"/>
    <w:rsid w:val="00B952E9"/>
    <w:rsid w:val="00BA1DBF"/>
    <w:rsid w:val="00BA27F9"/>
    <w:rsid w:val="00BA43E8"/>
    <w:rsid w:val="00BA52A1"/>
    <w:rsid w:val="00BA55D0"/>
    <w:rsid w:val="00BA5A10"/>
    <w:rsid w:val="00BA6D77"/>
    <w:rsid w:val="00BA6F32"/>
    <w:rsid w:val="00BB0E39"/>
    <w:rsid w:val="00BB2364"/>
    <w:rsid w:val="00BB2C31"/>
    <w:rsid w:val="00BB4285"/>
    <w:rsid w:val="00BB47FD"/>
    <w:rsid w:val="00BB6D10"/>
    <w:rsid w:val="00BB7E73"/>
    <w:rsid w:val="00BC0A69"/>
    <w:rsid w:val="00BC1F17"/>
    <w:rsid w:val="00BC222A"/>
    <w:rsid w:val="00BC2875"/>
    <w:rsid w:val="00BC645E"/>
    <w:rsid w:val="00BC7053"/>
    <w:rsid w:val="00BC75F6"/>
    <w:rsid w:val="00BD0CD1"/>
    <w:rsid w:val="00BD2D9F"/>
    <w:rsid w:val="00BD330E"/>
    <w:rsid w:val="00BD3D37"/>
    <w:rsid w:val="00BD5BB2"/>
    <w:rsid w:val="00BD686C"/>
    <w:rsid w:val="00BD78FA"/>
    <w:rsid w:val="00BD7CBB"/>
    <w:rsid w:val="00BE01FD"/>
    <w:rsid w:val="00BE06C1"/>
    <w:rsid w:val="00BE10AA"/>
    <w:rsid w:val="00BE1D0E"/>
    <w:rsid w:val="00BE24F2"/>
    <w:rsid w:val="00BE2D71"/>
    <w:rsid w:val="00BE5425"/>
    <w:rsid w:val="00BE5CC0"/>
    <w:rsid w:val="00BE600C"/>
    <w:rsid w:val="00BE7093"/>
    <w:rsid w:val="00BF1D85"/>
    <w:rsid w:val="00BF321F"/>
    <w:rsid w:val="00BF40A8"/>
    <w:rsid w:val="00BF4727"/>
    <w:rsid w:val="00BF5668"/>
    <w:rsid w:val="00BF5D5D"/>
    <w:rsid w:val="00C0125C"/>
    <w:rsid w:val="00C03AC1"/>
    <w:rsid w:val="00C05B94"/>
    <w:rsid w:val="00C11B7B"/>
    <w:rsid w:val="00C1471E"/>
    <w:rsid w:val="00C147E7"/>
    <w:rsid w:val="00C14BAB"/>
    <w:rsid w:val="00C1578F"/>
    <w:rsid w:val="00C15E12"/>
    <w:rsid w:val="00C16584"/>
    <w:rsid w:val="00C17800"/>
    <w:rsid w:val="00C178CD"/>
    <w:rsid w:val="00C20C92"/>
    <w:rsid w:val="00C21905"/>
    <w:rsid w:val="00C21D60"/>
    <w:rsid w:val="00C22A42"/>
    <w:rsid w:val="00C26045"/>
    <w:rsid w:val="00C30583"/>
    <w:rsid w:val="00C30614"/>
    <w:rsid w:val="00C30816"/>
    <w:rsid w:val="00C356AC"/>
    <w:rsid w:val="00C36A82"/>
    <w:rsid w:val="00C37546"/>
    <w:rsid w:val="00C41178"/>
    <w:rsid w:val="00C41200"/>
    <w:rsid w:val="00C41A55"/>
    <w:rsid w:val="00C41D21"/>
    <w:rsid w:val="00C422BC"/>
    <w:rsid w:val="00C44867"/>
    <w:rsid w:val="00C44B08"/>
    <w:rsid w:val="00C4579D"/>
    <w:rsid w:val="00C457A5"/>
    <w:rsid w:val="00C46200"/>
    <w:rsid w:val="00C46768"/>
    <w:rsid w:val="00C46B33"/>
    <w:rsid w:val="00C47257"/>
    <w:rsid w:val="00C47F83"/>
    <w:rsid w:val="00C51512"/>
    <w:rsid w:val="00C5341E"/>
    <w:rsid w:val="00C53920"/>
    <w:rsid w:val="00C542F6"/>
    <w:rsid w:val="00C5504C"/>
    <w:rsid w:val="00C55483"/>
    <w:rsid w:val="00C60187"/>
    <w:rsid w:val="00C60CFC"/>
    <w:rsid w:val="00C60FD0"/>
    <w:rsid w:val="00C61F0B"/>
    <w:rsid w:val="00C62F25"/>
    <w:rsid w:val="00C63E7A"/>
    <w:rsid w:val="00C64A2F"/>
    <w:rsid w:val="00C715F6"/>
    <w:rsid w:val="00C71C36"/>
    <w:rsid w:val="00C71F7B"/>
    <w:rsid w:val="00C7221F"/>
    <w:rsid w:val="00C74425"/>
    <w:rsid w:val="00C761EB"/>
    <w:rsid w:val="00C80391"/>
    <w:rsid w:val="00C80B23"/>
    <w:rsid w:val="00C80C17"/>
    <w:rsid w:val="00C816E3"/>
    <w:rsid w:val="00C81DD6"/>
    <w:rsid w:val="00C86ADA"/>
    <w:rsid w:val="00C90ED7"/>
    <w:rsid w:val="00C928E5"/>
    <w:rsid w:val="00C92BB5"/>
    <w:rsid w:val="00C95726"/>
    <w:rsid w:val="00CA190C"/>
    <w:rsid w:val="00CA35DD"/>
    <w:rsid w:val="00CA368A"/>
    <w:rsid w:val="00CA4762"/>
    <w:rsid w:val="00CA4E91"/>
    <w:rsid w:val="00CA5FEA"/>
    <w:rsid w:val="00CA6523"/>
    <w:rsid w:val="00CA691F"/>
    <w:rsid w:val="00CA7780"/>
    <w:rsid w:val="00CA795D"/>
    <w:rsid w:val="00CB0B90"/>
    <w:rsid w:val="00CB277A"/>
    <w:rsid w:val="00CB2857"/>
    <w:rsid w:val="00CB3C1E"/>
    <w:rsid w:val="00CB4B6C"/>
    <w:rsid w:val="00CB512E"/>
    <w:rsid w:val="00CB5B91"/>
    <w:rsid w:val="00CB629E"/>
    <w:rsid w:val="00CB7510"/>
    <w:rsid w:val="00CC03FA"/>
    <w:rsid w:val="00CC079A"/>
    <w:rsid w:val="00CC0FEA"/>
    <w:rsid w:val="00CC1133"/>
    <w:rsid w:val="00CC3397"/>
    <w:rsid w:val="00CC3EAC"/>
    <w:rsid w:val="00CC4022"/>
    <w:rsid w:val="00CC4BBD"/>
    <w:rsid w:val="00CC7107"/>
    <w:rsid w:val="00CD0EC3"/>
    <w:rsid w:val="00CD186E"/>
    <w:rsid w:val="00CD287C"/>
    <w:rsid w:val="00CD3854"/>
    <w:rsid w:val="00CD4942"/>
    <w:rsid w:val="00CD4E4C"/>
    <w:rsid w:val="00CD731B"/>
    <w:rsid w:val="00CD77ED"/>
    <w:rsid w:val="00CE0193"/>
    <w:rsid w:val="00CE2051"/>
    <w:rsid w:val="00CE3C90"/>
    <w:rsid w:val="00CE4364"/>
    <w:rsid w:val="00CE4CDA"/>
    <w:rsid w:val="00CE67B2"/>
    <w:rsid w:val="00CE6CEA"/>
    <w:rsid w:val="00CE6ED6"/>
    <w:rsid w:val="00CE797F"/>
    <w:rsid w:val="00CE7A4C"/>
    <w:rsid w:val="00CF068F"/>
    <w:rsid w:val="00CF08B4"/>
    <w:rsid w:val="00CF3370"/>
    <w:rsid w:val="00CF340E"/>
    <w:rsid w:val="00CF49A0"/>
    <w:rsid w:val="00CF596E"/>
    <w:rsid w:val="00CF6389"/>
    <w:rsid w:val="00CF6A3E"/>
    <w:rsid w:val="00CF6A59"/>
    <w:rsid w:val="00CF745D"/>
    <w:rsid w:val="00D003E2"/>
    <w:rsid w:val="00D03B01"/>
    <w:rsid w:val="00D042E2"/>
    <w:rsid w:val="00D04BDE"/>
    <w:rsid w:val="00D04FC9"/>
    <w:rsid w:val="00D05D56"/>
    <w:rsid w:val="00D11939"/>
    <w:rsid w:val="00D1226A"/>
    <w:rsid w:val="00D12B27"/>
    <w:rsid w:val="00D132CF"/>
    <w:rsid w:val="00D14C06"/>
    <w:rsid w:val="00D16972"/>
    <w:rsid w:val="00D17510"/>
    <w:rsid w:val="00D200F6"/>
    <w:rsid w:val="00D21107"/>
    <w:rsid w:val="00D21242"/>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6D99"/>
    <w:rsid w:val="00D476E7"/>
    <w:rsid w:val="00D50736"/>
    <w:rsid w:val="00D50782"/>
    <w:rsid w:val="00D51279"/>
    <w:rsid w:val="00D526D2"/>
    <w:rsid w:val="00D5315E"/>
    <w:rsid w:val="00D53875"/>
    <w:rsid w:val="00D54118"/>
    <w:rsid w:val="00D54B4A"/>
    <w:rsid w:val="00D570BA"/>
    <w:rsid w:val="00D572CB"/>
    <w:rsid w:val="00D603C8"/>
    <w:rsid w:val="00D61E05"/>
    <w:rsid w:val="00D6392E"/>
    <w:rsid w:val="00D66852"/>
    <w:rsid w:val="00D67A95"/>
    <w:rsid w:val="00D70657"/>
    <w:rsid w:val="00D71AE1"/>
    <w:rsid w:val="00D73EA1"/>
    <w:rsid w:val="00D76CE2"/>
    <w:rsid w:val="00D76E1C"/>
    <w:rsid w:val="00D776B2"/>
    <w:rsid w:val="00D8053E"/>
    <w:rsid w:val="00D80D71"/>
    <w:rsid w:val="00D82A20"/>
    <w:rsid w:val="00D842FC"/>
    <w:rsid w:val="00D84451"/>
    <w:rsid w:val="00D84D50"/>
    <w:rsid w:val="00D8711D"/>
    <w:rsid w:val="00D877DC"/>
    <w:rsid w:val="00D900EA"/>
    <w:rsid w:val="00D90E94"/>
    <w:rsid w:val="00D93F15"/>
    <w:rsid w:val="00D965A0"/>
    <w:rsid w:val="00D96C18"/>
    <w:rsid w:val="00DA03F3"/>
    <w:rsid w:val="00DA05A5"/>
    <w:rsid w:val="00DA217F"/>
    <w:rsid w:val="00DA2B57"/>
    <w:rsid w:val="00DA3DB6"/>
    <w:rsid w:val="00DA4623"/>
    <w:rsid w:val="00DA5593"/>
    <w:rsid w:val="00DA56CE"/>
    <w:rsid w:val="00DA5B43"/>
    <w:rsid w:val="00DA7AFF"/>
    <w:rsid w:val="00DA7FB2"/>
    <w:rsid w:val="00DB0BAD"/>
    <w:rsid w:val="00DB12CB"/>
    <w:rsid w:val="00DB40F6"/>
    <w:rsid w:val="00DB7623"/>
    <w:rsid w:val="00DC683A"/>
    <w:rsid w:val="00DC6B16"/>
    <w:rsid w:val="00DC77CB"/>
    <w:rsid w:val="00DD0054"/>
    <w:rsid w:val="00DD0831"/>
    <w:rsid w:val="00DD1DA1"/>
    <w:rsid w:val="00DD4F81"/>
    <w:rsid w:val="00DD5B51"/>
    <w:rsid w:val="00DD7DA3"/>
    <w:rsid w:val="00DE0DAC"/>
    <w:rsid w:val="00DE3D51"/>
    <w:rsid w:val="00DE3DAA"/>
    <w:rsid w:val="00DE4D06"/>
    <w:rsid w:val="00DE52B6"/>
    <w:rsid w:val="00DE592A"/>
    <w:rsid w:val="00DE6F7D"/>
    <w:rsid w:val="00DF000C"/>
    <w:rsid w:val="00DF190A"/>
    <w:rsid w:val="00DF1D53"/>
    <w:rsid w:val="00DF1E4F"/>
    <w:rsid w:val="00DF2BEB"/>
    <w:rsid w:val="00DF36B2"/>
    <w:rsid w:val="00DF3B3A"/>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4125"/>
    <w:rsid w:val="00E1552F"/>
    <w:rsid w:val="00E1568F"/>
    <w:rsid w:val="00E20366"/>
    <w:rsid w:val="00E21487"/>
    <w:rsid w:val="00E2257E"/>
    <w:rsid w:val="00E2614A"/>
    <w:rsid w:val="00E268D3"/>
    <w:rsid w:val="00E3040D"/>
    <w:rsid w:val="00E30CD1"/>
    <w:rsid w:val="00E31722"/>
    <w:rsid w:val="00E318F5"/>
    <w:rsid w:val="00E31BD8"/>
    <w:rsid w:val="00E32C2D"/>
    <w:rsid w:val="00E33B55"/>
    <w:rsid w:val="00E36366"/>
    <w:rsid w:val="00E397B6"/>
    <w:rsid w:val="00E40D88"/>
    <w:rsid w:val="00E41E8B"/>
    <w:rsid w:val="00E43CCF"/>
    <w:rsid w:val="00E44ED9"/>
    <w:rsid w:val="00E455F1"/>
    <w:rsid w:val="00E45D11"/>
    <w:rsid w:val="00E51834"/>
    <w:rsid w:val="00E52A3D"/>
    <w:rsid w:val="00E53E76"/>
    <w:rsid w:val="00E54519"/>
    <w:rsid w:val="00E5589F"/>
    <w:rsid w:val="00E61F70"/>
    <w:rsid w:val="00E63796"/>
    <w:rsid w:val="00E65525"/>
    <w:rsid w:val="00E67C4A"/>
    <w:rsid w:val="00E71CF6"/>
    <w:rsid w:val="00E71D18"/>
    <w:rsid w:val="00E71E4B"/>
    <w:rsid w:val="00E721AE"/>
    <w:rsid w:val="00E73A11"/>
    <w:rsid w:val="00E74203"/>
    <w:rsid w:val="00E81725"/>
    <w:rsid w:val="00E81AF1"/>
    <w:rsid w:val="00E81CE1"/>
    <w:rsid w:val="00E8384B"/>
    <w:rsid w:val="00E847D2"/>
    <w:rsid w:val="00E84EFE"/>
    <w:rsid w:val="00E85922"/>
    <w:rsid w:val="00E866D1"/>
    <w:rsid w:val="00E8789E"/>
    <w:rsid w:val="00E91BE3"/>
    <w:rsid w:val="00E91DC2"/>
    <w:rsid w:val="00E92286"/>
    <w:rsid w:val="00E9403C"/>
    <w:rsid w:val="00E9454F"/>
    <w:rsid w:val="00E94AC5"/>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472"/>
    <w:rsid w:val="00EB28E8"/>
    <w:rsid w:val="00EB3CCE"/>
    <w:rsid w:val="00EB628D"/>
    <w:rsid w:val="00EB70C6"/>
    <w:rsid w:val="00EB789E"/>
    <w:rsid w:val="00EC1F30"/>
    <w:rsid w:val="00EC4B25"/>
    <w:rsid w:val="00EC5C17"/>
    <w:rsid w:val="00EC618B"/>
    <w:rsid w:val="00EC6865"/>
    <w:rsid w:val="00EC6B60"/>
    <w:rsid w:val="00ED0D6F"/>
    <w:rsid w:val="00ED1504"/>
    <w:rsid w:val="00ED2C6C"/>
    <w:rsid w:val="00ED413E"/>
    <w:rsid w:val="00ED4157"/>
    <w:rsid w:val="00ED4837"/>
    <w:rsid w:val="00ED483B"/>
    <w:rsid w:val="00ED4A0E"/>
    <w:rsid w:val="00ED7391"/>
    <w:rsid w:val="00ED73E9"/>
    <w:rsid w:val="00ED7B4E"/>
    <w:rsid w:val="00EE0609"/>
    <w:rsid w:val="00EE3007"/>
    <w:rsid w:val="00EE682D"/>
    <w:rsid w:val="00EE7A5C"/>
    <w:rsid w:val="00EE7C5A"/>
    <w:rsid w:val="00EF004E"/>
    <w:rsid w:val="00EF0EFD"/>
    <w:rsid w:val="00EF1CC6"/>
    <w:rsid w:val="00EF1FD7"/>
    <w:rsid w:val="00EF20AB"/>
    <w:rsid w:val="00EF41E9"/>
    <w:rsid w:val="00EF50C5"/>
    <w:rsid w:val="00EF5208"/>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30630"/>
    <w:rsid w:val="00F30E5C"/>
    <w:rsid w:val="00F31863"/>
    <w:rsid w:val="00F31C25"/>
    <w:rsid w:val="00F324DD"/>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3F69"/>
    <w:rsid w:val="00F54754"/>
    <w:rsid w:val="00F54F86"/>
    <w:rsid w:val="00F5731F"/>
    <w:rsid w:val="00F57624"/>
    <w:rsid w:val="00F57BB4"/>
    <w:rsid w:val="00F60212"/>
    <w:rsid w:val="00F614D8"/>
    <w:rsid w:val="00F66499"/>
    <w:rsid w:val="00F670A6"/>
    <w:rsid w:val="00F703AE"/>
    <w:rsid w:val="00F7062A"/>
    <w:rsid w:val="00F706FF"/>
    <w:rsid w:val="00F71BB3"/>
    <w:rsid w:val="00F7222E"/>
    <w:rsid w:val="00F72D34"/>
    <w:rsid w:val="00F735FE"/>
    <w:rsid w:val="00F748E3"/>
    <w:rsid w:val="00F74C80"/>
    <w:rsid w:val="00F74D53"/>
    <w:rsid w:val="00F77022"/>
    <w:rsid w:val="00F77797"/>
    <w:rsid w:val="00F8431B"/>
    <w:rsid w:val="00F915DA"/>
    <w:rsid w:val="00F9498E"/>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EAD"/>
    <w:rsid w:val="00FC3490"/>
    <w:rsid w:val="00FC461F"/>
    <w:rsid w:val="00FC487D"/>
    <w:rsid w:val="00FD2258"/>
    <w:rsid w:val="00FD240F"/>
    <w:rsid w:val="00FD4D5C"/>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1918A39"/>
    <w:rsid w:val="01C1DD38"/>
    <w:rsid w:val="01DB3559"/>
    <w:rsid w:val="0203011D"/>
    <w:rsid w:val="0215459C"/>
    <w:rsid w:val="024FF0F3"/>
    <w:rsid w:val="029492D3"/>
    <w:rsid w:val="02FB6E0D"/>
    <w:rsid w:val="02FEEC7D"/>
    <w:rsid w:val="0310E640"/>
    <w:rsid w:val="03119469"/>
    <w:rsid w:val="0366C8D8"/>
    <w:rsid w:val="03DC655F"/>
    <w:rsid w:val="04266195"/>
    <w:rsid w:val="048E450A"/>
    <w:rsid w:val="04AD3E90"/>
    <w:rsid w:val="04EF47C5"/>
    <w:rsid w:val="0535C2C1"/>
    <w:rsid w:val="05427E52"/>
    <w:rsid w:val="057AE24C"/>
    <w:rsid w:val="05C6BA9B"/>
    <w:rsid w:val="05EC3ABD"/>
    <w:rsid w:val="05F120A2"/>
    <w:rsid w:val="0634FD7A"/>
    <w:rsid w:val="063DE35A"/>
    <w:rsid w:val="07207AEC"/>
    <w:rsid w:val="0725E66B"/>
    <w:rsid w:val="072629C5"/>
    <w:rsid w:val="079799D7"/>
    <w:rsid w:val="079C3F44"/>
    <w:rsid w:val="07A41963"/>
    <w:rsid w:val="07A7FBCD"/>
    <w:rsid w:val="07AFD055"/>
    <w:rsid w:val="081BE2B4"/>
    <w:rsid w:val="08603EED"/>
    <w:rsid w:val="086238CF"/>
    <w:rsid w:val="0871E94A"/>
    <w:rsid w:val="08A5E9B3"/>
    <w:rsid w:val="08A6BF39"/>
    <w:rsid w:val="08B6302E"/>
    <w:rsid w:val="0926AD83"/>
    <w:rsid w:val="0941D64E"/>
    <w:rsid w:val="095081B1"/>
    <w:rsid w:val="096B7F97"/>
    <w:rsid w:val="097AE62B"/>
    <w:rsid w:val="0A0C8F42"/>
    <w:rsid w:val="0A213458"/>
    <w:rsid w:val="0ACB86DD"/>
    <w:rsid w:val="0B2A089C"/>
    <w:rsid w:val="0B71C122"/>
    <w:rsid w:val="0BD0FE7D"/>
    <w:rsid w:val="0BDF0689"/>
    <w:rsid w:val="0C23F76E"/>
    <w:rsid w:val="0C870368"/>
    <w:rsid w:val="0CB926AB"/>
    <w:rsid w:val="0CEDAA92"/>
    <w:rsid w:val="0D28C6E8"/>
    <w:rsid w:val="0D37637D"/>
    <w:rsid w:val="0D8A8016"/>
    <w:rsid w:val="0DB415E2"/>
    <w:rsid w:val="0DDFA8B1"/>
    <w:rsid w:val="0E036C05"/>
    <w:rsid w:val="0E867A2E"/>
    <w:rsid w:val="0ED2316D"/>
    <w:rsid w:val="0EDFFA50"/>
    <w:rsid w:val="0EFB9336"/>
    <w:rsid w:val="0F0C9DF6"/>
    <w:rsid w:val="0F2E2A53"/>
    <w:rsid w:val="0F3410F5"/>
    <w:rsid w:val="0F5CB490"/>
    <w:rsid w:val="0F7E3B12"/>
    <w:rsid w:val="1038149A"/>
    <w:rsid w:val="10882908"/>
    <w:rsid w:val="108DFA11"/>
    <w:rsid w:val="10D5B3B6"/>
    <w:rsid w:val="118DBF19"/>
    <w:rsid w:val="1195AFEA"/>
    <w:rsid w:val="12920E15"/>
    <w:rsid w:val="12BB3B1C"/>
    <w:rsid w:val="12E8CD4F"/>
    <w:rsid w:val="130E976E"/>
    <w:rsid w:val="1312C3AE"/>
    <w:rsid w:val="1325D163"/>
    <w:rsid w:val="137F5921"/>
    <w:rsid w:val="13A46ADA"/>
    <w:rsid w:val="13A5EC08"/>
    <w:rsid w:val="13D9A902"/>
    <w:rsid w:val="14961DA6"/>
    <w:rsid w:val="14E29281"/>
    <w:rsid w:val="152CBF98"/>
    <w:rsid w:val="1596BE60"/>
    <w:rsid w:val="15B1EEC6"/>
    <w:rsid w:val="16151987"/>
    <w:rsid w:val="169328C6"/>
    <w:rsid w:val="16A78ABB"/>
    <w:rsid w:val="16CA813B"/>
    <w:rsid w:val="16E0E895"/>
    <w:rsid w:val="172A4EC9"/>
    <w:rsid w:val="17374A42"/>
    <w:rsid w:val="174859F9"/>
    <w:rsid w:val="176C727D"/>
    <w:rsid w:val="17914113"/>
    <w:rsid w:val="17BE1C9B"/>
    <w:rsid w:val="17CC1745"/>
    <w:rsid w:val="17F9758F"/>
    <w:rsid w:val="18007747"/>
    <w:rsid w:val="187F51A0"/>
    <w:rsid w:val="18A12458"/>
    <w:rsid w:val="18B740F4"/>
    <w:rsid w:val="195DDA4D"/>
    <w:rsid w:val="196E6EE7"/>
    <w:rsid w:val="19E85A34"/>
    <w:rsid w:val="19F0B87E"/>
    <w:rsid w:val="1A188D44"/>
    <w:rsid w:val="1A3A1C4C"/>
    <w:rsid w:val="1A761381"/>
    <w:rsid w:val="1A7D5765"/>
    <w:rsid w:val="1ABA8A45"/>
    <w:rsid w:val="1AEBEB6F"/>
    <w:rsid w:val="1B91AB2B"/>
    <w:rsid w:val="1C239FC9"/>
    <w:rsid w:val="1C5F0198"/>
    <w:rsid w:val="1C7C093F"/>
    <w:rsid w:val="1D1CCBCD"/>
    <w:rsid w:val="1D42F5F6"/>
    <w:rsid w:val="1D7E1814"/>
    <w:rsid w:val="1DAC3500"/>
    <w:rsid w:val="1DD21AFD"/>
    <w:rsid w:val="1DE9BDBB"/>
    <w:rsid w:val="1EACEE46"/>
    <w:rsid w:val="1ECEDC0D"/>
    <w:rsid w:val="1EF8B7AE"/>
    <w:rsid w:val="1F1E0D82"/>
    <w:rsid w:val="1F2D52D5"/>
    <w:rsid w:val="1F44F532"/>
    <w:rsid w:val="1F5BCA33"/>
    <w:rsid w:val="1F7140B0"/>
    <w:rsid w:val="1F765907"/>
    <w:rsid w:val="1F899BDD"/>
    <w:rsid w:val="1FBC60E9"/>
    <w:rsid w:val="1FC9104E"/>
    <w:rsid w:val="1FCD80D7"/>
    <w:rsid w:val="1FF42EBE"/>
    <w:rsid w:val="209532B5"/>
    <w:rsid w:val="20B51C5D"/>
    <w:rsid w:val="20B91616"/>
    <w:rsid w:val="20CEDE7F"/>
    <w:rsid w:val="20F53A0C"/>
    <w:rsid w:val="211424CB"/>
    <w:rsid w:val="211A8A30"/>
    <w:rsid w:val="21216CBC"/>
    <w:rsid w:val="2129DD7C"/>
    <w:rsid w:val="2136A466"/>
    <w:rsid w:val="214BA647"/>
    <w:rsid w:val="21BA0A92"/>
    <w:rsid w:val="21CAE6A8"/>
    <w:rsid w:val="2234361B"/>
    <w:rsid w:val="227F0EE8"/>
    <w:rsid w:val="2292EB35"/>
    <w:rsid w:val="22B5C334"/>
    <w:rsid w:val="22B64756"/>
    <w:rsid w:val="23020FBD"/>
    <w:rsid w:val="233B81BE"/>
    <w:rsid w:val="236056F1"/>
    <w:rsid w:val="236F94B2"/>
    <w:rsid w:val="24330FB4"/>
    <w:rsid w:val="244597B2"/>
    <w:rsid w:val="246E649A"/>
    <w:rsid w:val="24973841"/>
    <w:rsid w:val="24E74080"/>
    <w:rsid w:val="2528FA4C"/>
    <w:rsid w:val="254E2133"/>
    <w:rsid w:val="2553A546"/>
    <w:rsid w:val="26595C45"/>
    <w:rsid w:val="274BE5E2"/>
    <w:rsid w:val="278AD1E8"/>
    <w:rsid w:val="278BD8C0"/>
    <w:rsid w:val="27DCB95C"/>
    <w:rsid w:val="27F8427F"/>
    <w:rsid w:val="280762DE"/>
    <w:rsid w:val="287B6A70"/>
    <w:rsid w:val="28993E3A"/>
    <w:rsid w:val="28CA390E"/>
    <w:rsid w:val="28EA88B2"/>
    <w:rsid w:val="2951BA39"/>
    <w:rsid w:val="29BA69F3"/>
    <w:rsid w:val="29E8EF64"/>
    <w:rsid w:val="29F26257"/>
    <w:rsid w:val="2A206CA8"/>
    <w:rsid w:val="2A70D978"/>
    <w:rsid w:val="2A9A4063"/>
    <w:rsid w:val="2AC566BF"/>
    <w:rsid w:val="2AE0449F"/>
    <w:rsid w:val="2AF20712"/>
    <w:rsid w:val="2B11BEC7"/>
    <w:rsid w:val="2BA10C95"/>
    <w:rsid w:val="2C1BF42E"/>
    <w:rsid w:val="2CA3EC41"/>
    <w:rsid w:val="2D125D7A"/>
    <w:rsid w:val="2D6141EF"/>
    <w:rsid w:val="2D6A1F61"/>
    <w:rsid w:val="2D968729"/>
    <w:rsid w:val="2D9FFD11"/>
    <w:rsid w:val="2DB294A4"/>
    <w:rsid w:val="2DB7E2F0"/>
    <w:rsid w:val="2E163673"/>
    <w:rsid w:val="2E234CD6"/>
    <w:rsid w:val="2E38AA75"/>
    <w:rsid w:val="2E5332C9"/>
    <w:rsid w:val="2EBC8667"/>
    <w:rsid w:val="2EE05AAE"/>
    <w:rsid w:val="2EF5AC70"/>
    <w:rsid w:val="2F3F1E15"/>
    <w:rsid w:val="2FA7C734"/>
    <w:rsid w:val="3009A08E"/>
    <w:rsid w:val="30101AE7"/>
    <w:rsid w:val="30466845"/>
    <w:rsid w:val="30CDE678"/>
    <w:rsid w:val="30D52CFC"/>
    <w:rsid w:val="31067B6C"/>
    <w:rsid w:val="312A6357"/>
    <w:rsid w:val="31612798"/>
    <w:rsid w:val="320170B2"/>
    <w:rsid w:val="321EFFD6"/>
    <w:rsid w:val="32A97D32"/>
    <w:rsid w:val="336B8680"/>
    <w:rsid w:val="338DA14B"/>
    <w:rsid w:val="33CDC65F"/>
    <w:rsid w:val="33CF1D61"/>
    <w:rsid w:val="33F9705B"/>
    <w:rsid w:val="3402EA74"/>
    <w:rsid w:val="34315EEC"/>
    <w:rsid w:val="3474836C"/>
    <w:rsid w:val="34FE8D06"/>
    <w:rsid w:val="35345C50"/>
    <w:rsid w:val="3587FAB4"/>
    <w:rsid w:val="3595F2C2"/>
    <w:rsid w:val="35A45733"/>
    <w:rsid w:val="35C40CB3"/>
    <w:rsid w:val="35E8948E"/>
    <w:rsid w:val="36113E8B"/>
    <w:rsid w:val="365F7D8B"/>
    <w:rsid w:val="367CF94F"/>
    <w:rsid w:val="3726F8CE"/>
    <w:rsid w:val="376CA3AF"/>
    <w:rsid w:val="377D61AD"/>
    <w:rsid w:val="37915E07"/>
    <w:rsid w:val="3793B46F"/>
    <w:rsid w:val="37B1218D"/>
    <w:rsid w:val="37E0A4E6"/>
    <w:rsid w:val="3883846B"/>
    <w:rsid w:val="38D5ACE7"/>
    <w:rsid w:val="38EA6257"/>
    <w:rsid w:val="391F96B1"/>
    <w:rsid w:val="39677A4E"/>
    <w:rsid w:val="396F88B5"/>
    <w:rsid w:val="39826DF9"/>
    <w:rsid w:val="39C63858"/>
    <w:rsid w:val="39DBEC01"/>
    <w:rsid w:val="39F3F61D"/>
    <w:rsid w:val="3A43CDA4"/>
    <w:rsid w:val="3A4CA2CC"/>
    <w:rsid w:val="3A665955"/>
    <w:rsid w:val="3A76ADEF"/>
    <w:rsid w:val="3AE46463"/>
    <w:rsid w:val="3B0D5297"/>
    <w:rsid w:val="3B1359C9"/>
    <w:rsid w:val="3B42F553"/>
    <w:rsid w:val="3B4A8F4B"/>
    <w:rsid w:val="3B620FBA"/>
    <w:rsid w:val="3B6D4EB8"/>
    <w:rsid w:val="3B7AC220"/>
    <w:rsid w:val="3BACAC31"/>
    <w:rsid w:val="3C2139E2"/>
    <w:rsid w:val="3C6C2871"/>
    <w:rsid w:val="3C71D632"/>
    <w:rsid w:val="3C7716E2"/>
    <w:rsid w:val="3CBF9128"/>
    <w:rsid w:val="3CCE986F"/>
    <w:rsid w:val="3CDAEBE0"/>
    <w:rsid w:val="3D43B271"/>
    <w:rsid w:val="3D43EA22"/>
    <w:rsid w:val="3D676B20"/>
    <w:rsid w:val="3DB37B0E"/>
    <w:rsid w:val="3DD330B9"/>
    <w:rsid w:val="3E2A0494"/>
    <w:rsid w:val="3E6137A4"/>
    <w:rsid w:val="3EDF7140"/>
    <w:rsid w:val="3EEA0B36"/>
    <w:rsid w:val="3EED1E40"/>
    <w:rsid w:val="3EEDD45B"/>
    <w:rsid w:val="3EF6B9E2"/>
    <w:rsid w:val="3F04A45E"/>
    <w:rsid w:val="3F24FFA5"/>
    <w:rsid w:val="3F903EC2"/>
    <w:rsid w:val="3FDC6A9A"/>
    <w:rsid w:val="40088371"/>
    <w:rsid w:val="408964B4"/>
    <w:rsid w:val="40B207EE"/>
    <w:rsid w:val="40E39F02"/>
    <w:rsid w:val="413CCBB6"/>
    <w:rsid w:val="413D5C68"/>
    <w:rsid w:val="41B33FAE"/>
    <w:rsid w:val="41DCFB6E"/>
    <w:rsid w:val="41FB382A"/>
    <w:rsid w:val="4254F3C9"/>
    <w:rsid w:val="425BBB59"/>
    <w:rsid w:val="42866B19"/>
    <w:rsid w:val="42B74FA4"/>
    <w:rsid w:val="43293651"/>
    <w:rsid w:val="4366A1F5"/>
    <w:rsid w:val="436F3A88"/>
    <w:rsid w:val="438E0DCC"/>
    <w:rsid w:val="43A1B8DB"/>
    <w:rsid w:val="43E50F1F"/>
    <w:rsid w:val="4498418E"/>
    <w:rsid w:val="449A6243"/>
    <w:rsid w:val="44E83479"/>
    <w:rsid w:val="45380D13"/>
    <w:rsid w:val="4558C37F"/>
    <w:rsid w:val="4579ADB1"/>
    <w:rsid w:val="460BDE45"/>
    <w:rsid w:val="461A95AA"/>
    <w:rsid w:val="461B3227"/>
    <w:rsid w:val="4643726F"/>
    <w:rsid w:val="46A7E155"/>
    <w:rsid w:val="46CE3DDB"/>
    <w:rsid w:val="4731E0ED"/>
    <w:rsid w:val="47A81EC2"/>
    <w:rsid w:val="47E1FD18"/>
    <w:rsid w:val="47F712B6"/>
    <w:rsid w:val="47F755B3"/>
    <w:rsid w:val="4802A78B"/>
    <w:rsid w:val="480692EB"/>
    <w:rsid w:val="4810B387"/>
    <w:rsid w:val="481D0FA3"/>
    <w:rsid w:val="482635F9"/>
    <w:rsid w:val="48627FD2"/>
    <w:rsid w:val="48C15E95"/>
    <w:rsid w:val="48CC8BD4"/>
    <w:rsid w:val="48CF8E3E"/>
    <w:rsid w:val="495091F4"/>
    <w:rsid w:val="49527EF7"/>
    <w:rsid w:val="49647902"/>
    <w:rsid w:val="49758D0C"/>
    <w:rsid w:val="498472DC"/>
    <w:rsid w:val="4994A257"/>
    <w:rsid w:val="499BFB24"/>
    <w:rsid w:val="499DB9AB"/>
    <w:rsid w:val="4AABD501"/>
    <w:rsid w:val="4AC2EC48"/>
    <w:rsid w:val="4ACA17AC"/>
    <w:rsid w:val="4AFBBDA6"/>
    <w:rsid w:val="4B0A9DEE"/>
    <w:rsid w:val="4B224B75"/>
    <w:rsid w:val="4BE324D0"/>
    <w:rsid w:val="4BF54ECD"/>
    <w:rsid w:val="4C621F71"/>
    <w:rsid w:val="4C8D4868"/>
    <w:rsid w:val="4CB791B8"/>
    <w:rsid w:val="4CF7CE7C"/>
    <w:rsid w:val="4D1D1305"/>
    <w:rsid w:val="4D65AD0E"/>
    <w:rsid w:val="4D7341D8"/>
    <w:rsid w:val="4D750009"/>
    <w:rsid w:val="4D83FA5A"/>
    <w:rsid w:val="4D88BE0E"/>
    <w:rsid w:val="4DB4C389"/>
    <w:rsid w:val="4DFC6887"/>
    <w:rsid w:val="4E10DFA8"/>
    <w:rsid w:val="4E20FD24"/>
    <w:rsid w:val="4E5F8649"/>
    <w:rsid w:val="4F2C6DFD"/>
    <w:rsid w:val="4F510C33"/>
    <w:rsid w:val="4F61B18A"/>
    <w:rsid w:val="4FCADAA1"/>
    <w:rsid w:val="4FD6A904"/>
    <w:rsid w:val="502C9BD6"/>
    <w:rsid w:val="50721A50"/>
    <w:rsid w:val="5072738D"/>
    <w:rsid w:val="50792EDD"/>
    <w:rsid w:val="507BB3A1"/>
    <w:rsid w:val="50C255AA"/>
    <w:rsid w:val="50D753FF"/>
    <w:rsid w:val="5102C44B"/>
    <w:rsid w:val="5136D952"/>
    <w:rsid w:val="515EBA33"/>
    <w:rsid w:val="5173171D"/>
    <w:rsid w:val="51BAB19D"/>
    <w:rsid w:val="521987AE"/>
    <w:rsid w:val="5237A3A6"/>
    <w:rsid w:val="524B5CE1"/>
    <w:rsid w:val="525DD4D8"/>
    <w:rsid w:val="52748452"/>
    <w:rsid w:val="5288D6EC"/>
    <w:rsid w:val="5296DBBC"/>
    <w:rsid w:val="52AE497D"/>
    <w:rsid w:val="52B75498"/>
    <w:rsid w:val="52C3BC55"/>
    <w:rsid w:val="52DD238D"/>
    <w:rsid w:val="52F617A6"/>
    <w:rsid w:val="533613E4"/>
    <w:rsid w:val="53C2D1BC"/>
    <w:rsid w:val="5464ED99"/>
    <w:rsid w:val="54DB0651"/>
    <w:rsid w:val="558395E7"/>
    <w:rsid w:val="55D11EAB"/>
    <w:rsid w:val="55E07058"/>
    <w:rsid w:val="55E8E12D"/>
    <w:rsid w:val="55EB1B93"/>
    <w:rsid w:val="567E057A"/>
    <w:rsid w:val="56CDF2E2"/>
    <w:rsid w:val="56F025B0"/>
    <w:rsid w:val="56F1CC8C"/>
    <w:rsid w:val="56FE6E66"/>
    <w:rsid w:val="576613B8"/>
    <w:rsid w:val="5771A670"/>
    <w:rsid w:val="5773B367"/>
    <w:rsid w:val="5774095D"/>
    <w:rsid w:val="5794FAAB"/>
    <w:rsid w:val="57AD997A"/>
    <w:rsid w:val="57E06170"/>
    <w:rsid w:val="582DC33E"/>
    <w:rsid w:val="583550AC"/>
    <w:rsid w:val="5865E2C7"/>
    <w:rsid w:val="58958F3E"/>
    <w:rsid w:val="58AE0E9C"/>
    <w:rsid w:val="58B0D537"/>
    <w:rsid w:val="58B1E1EB"/>
    <w:rsid w:val="58BCE8F6"/>
    <w:rsid w:val="595F12D0"/>
    <w:rsid w:val="59712F55"/>
    <w:rsid w:val="59F73098"/>
    <w:rsid w:val="5A100004"/>
    <w:rsid w:val="5A1AC49B"/>
    <w:rsid w:val="5A37AFD3"/>
    <w:rsid w:val="5AF1ED2D"/>
    <w:rsid w:val="5BDC5047"/>
    <w:rsid w:val="5BF582B1"/>
    <w:rsid w:val="5C6D1FED"/>
    <w:rsid w:val="5C87464D"/>
    <w:rsid w:val="5CC4D2A0"/>
    <w:rsid w:val="5CFEAB22"/>
    <w:rsid w:val="5D428A25"/>
    <w:rsid w:val="5DADDC7F"/>
    <w:rsid w:val="5DF71995"/>
    <w:rsid w:val="5DFB7105"/>
    <w:rsid w:val="5E5D95F4"/>
    <w:rsid w:val="5E64CDC1"/>
    <w:rsid w:val="5E772115"/>
    <w:rsid w:val="5EA2DF80"/>
    <w:rsid w:val="5EBC49B4"/>
    <w:rsid w:val="5EFD5AB9"/>
    <w:rsid w:val="5F56469D"/>
    <w:rsid w:val="5F5DCF00"/>
    <w:rsid w:val="5FA92D24"/>
    <w:rsid w:val="5FC826E0"/>
    <w:rsid w:val="6023B349"/>
    <w:rsid w:val="602A519A"/>
    <w:rsid w:val="604176AB"/>
    <w:rsid w:val="6094B8D4"/>
    <w:rsid w:val="60BA282D"/>
    <w:rsid w:val="60ED8909"/>
    <w:rsid w:val="617FB2A7"/>
    <w:rsid w:val="62084985"/>
    <w:rsid w:val="6218E7D5"/>
    <w:rsid w:val="6246EE8F"/>
    <w:rsid w:val="62A276A0"/>
    <w:rsid w:val="62B693D1"/>
    <w:rsid w:val="62D44349"/>
    <w:rsid w:val="63748869"/>
    <w:rsid w:val="63C7C5B9"/>
    <w:rsid w:val="63F30D6D"/>
    <w:rsid w:val="64AEF4B2"/>
    <w:rsid w:val="651A7CBF"/>
    <w:rsid w:val="65442550"/>
    <w:rsid w:val="6558795F"/>
    <w:rsid w:val="6573D360"/>
    <w:rsid w:val="65F85D86"/>
    <w:rsid w:val="669DC239"/>
    <w:rsid w:val="66B243B7"/>
    <w:rsid w:val="6701500D"/>
    <w:rsid w:val="670EEB6A"/>
    <w:rsid w:val="6762815A"/>
    <w:rsid w:val="6768646F"/>
    <w:rsid w:val="67705623"/>
    <w:rsid w:val="677C6AF9"/>
    <w:rsid w:val="67A10361"/>
    <w:rsid w:val="67B646E0"/>
    <w:rsid w:val="67BA32A0"/>
    <w:rsid w:val="67D1501F"/>
    <w:rsid w:val="680A4739"/>
    <w:rsid w:val="6819951C"/>
    <w:rsid w:val="686DD711"/>
    <w:rsid w:val="68ABA411"/>
    <w:rsid w:val="68D0F982"/>
    <w:rsid w:val="6921A768"/>
    <w:rsid w:val="6944056F"/>
    <w:rsid w:val="6951D7E7"/>
    <w:rsid w:val="69577E92"/>
    <w:rsid w:val="6991543C"/>
    <w:rsid w:val="699CA8DC"/>
    <w:rsid w:val="69A7D454"/>
    <w:rsid w:val="69B842E8"/>
    <w:rsid w:val="69D26976"/>
    <w:rsid w:val="6A136868"/>
    <w:rsid w:val="6A170B83"/>
    <w:rsid w:val="6B8DB9F0"/>
    <w:rsid w:val="6B9DFB6A"/>
    <w:rsid w:val="6C133272"/>
    <w:rsid w:val="6C1DB245"/>
    <w:rsid w:val="6C359D3D"/>
    <w:rsid w:val="6C980612"/>
    <w:rsid w:val="6D33C560"/>
    <w:rsid w:val="6DB91499"/>
    <w:rsid w:val="6E1DE39C"/>
    <w:rsid w:val="6E3BE4B4"/>
    <w:rsid w:val="6E4A8EFA"/>
    <w:rsid w:val="6EBDE163"/>
    <w:rsid w:val="6F22BD7E"/>
    <w:rsid w:val="6F300F04"/>
    <w:rsid w:val="6F45C7C6"/>
    <w:rsid w:val="6F79CFA3"/>
    <w:rsid w:val="6F7A18D9"/>
    <w:rsid w:val="6F9824F1"/>
    <w:rsid w:val="6FB2A638"/>
    <w:rsid w:val="70525F05"/>
    <w:rsid w:val="7085B62C"/>
    <w:rsid w:val="7164C9EC"/>
    <w:rsid w:val="718268CC"/>
    <w:rsid w:val="71D6132D"/>
    <w:rsid w:val="71DB0A34"/>
    <w:rsid w:val="729184CF"/>
    <w:rsid w:val="733DFFBF"/>
    <w:rsid w:val="735B0C15"/>
    <w:rsid w:val="73B183AD"/>
    <w:rsid w:val="73DA7D57"/>
    <w:rsid w:val="740E72EC"/>
    <w:rsid w:val="743CAE08"/>
    <w:rsid w:val="744AAF05"/>
    <w:rsid w:val="74C1ECEE"/>
    <w:rsid w:val="74C26049"/>
    <w:rsid w:val="750C3923"/>
    <w:rsid w:val="7528B18B"/>
    <w:rsid w:val="75D357B7"/>
    <w:rsid w:val="75FE6D93"/>
    <w:rsid w:val="760B25BE"/>
    <w:rsid w:val="7618157A"/>
    <w:rsid w:val="7649F02E"/>
    <w:rsid w:val="76720A57"/>
    <w:rsid w:val="767A794E"/>
    <w:rsid w:val="76A71B7C"/>
    <w:rsid w:val="76D4AB37"/>
    <w:rsid w:val="77127E90"/>
    <w:rsid w:val="7743FF16"/>
    <w:rsid w:val="777AB6B9"/>
    <w:rsid w:val="77AE5A6B"/>
    <w:rsid w:val="7830880A"/>
    <w:rsid w:val="78453EBD"/>
    <w:rsid w:val="78ADC238"/>
    <w:rsid w:val="78E8D213"/>
    <w:rsid w:val="78EAE875"/>
    <w:rsid w:val="79129BD2"/>
    <w:rsid w:val="79530528"/>
    <w:rsid w:val="79588C3A"/>
    <w:rsid w:val="7995D4BD"/>
    <w:rsid w:val="79F23AD8"/>
    <w:rsid w:val="79F680FC"/>
    <w:rsid w:val="7A0A798A"/>
    <w:rsid w:val="7A92A4B1"/>
    <w:rsid w:val="7A969040"/>
    <w:rsid w:val="7A9D70CD"/>
    <w:rsid w:val="7AE94EF9"/>
    <w:rsid w:val="7B68BB45"/>
    <w:rsid w:val="7B823A01"/>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30DA58"/>
    <w:rsid w:val="7E6A5D2B"/>
    <w:rsid w:val="7E70C03A"/>
    <w:rsid w:val="7E8DA275"/>
    <w:rsid w:val="7EB1295B"/>
    <w:rsid w:val="7EE3BB01"/>
    <w:rsid w:val="7EFD4126"/>
    <w:rsid w:val="7F047587"/>
    <w:rsid w:val="7F05CCDD"/>
    <w:rsid w:val="7F07F3A7"/>
    <w:rsid w:val="7F0CFB27"/>
    <w:rsid w:val="7F338D61"/>
    <w:rsid w:val="7F5B0D8A"/>
    <w:rsid w:val="7F72D2E3"/>
    <w:rsid w:val="7F8D716B"/>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581FC5"/>
  <w15:docId w15:val="{D9CFA631-D8D1-4A5E-AF3A-55363CCA5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basedOn w:val="Normalny"/>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uiPriority w:val="99"/>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styleId="Nierozpoznanawzmianka">
    <w:name w:val="Unresolved Mention"/>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semiHidden/>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4" ma:contentTypeDescription="Utwórz nowy dokument." ma:contentTypeScope="" ma:versionID="8c23bebfa4110c4f6db0cba466b60cc9">
  <xsd:schema xmlns:xsd="http://www.w3.org/2001/XMLSchema" xmlns:xs="http://www.w3.org/2001/XMLSchema" xmlns:p="http://schemas.microsoft.com/office/2006/metadata/properties" xmlns:ns1="http://schemas.microsoft.com/sharepoint/v3" xmlns:ns2="70c7546b-1e65-4330-830a-e665913d411a" xmlns:ns3="84454a79-485d-42aa-a46b-3e8dd221e304" targetNamespace="http://schemas.microsoft.com/office/2006/metadata/properties" ma:root="true" ma:fieldsID="fc573673d28227348193fd46c560e65f" ns1:_="" ns2:_="" ns3:_="">
    <xsd:import namespace="http://schemas.microsoft.com/sharepoint/v3"/>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570B9-F212-4F31-BD0F-3F4D4C4AD40F}">
  <ds:schemaRefs>
    <ds:schemaRef ds:uri="http://schemas.microsoft.com/office/2006/metadata/properties"/>
    <ds:schemaRef ds:uri="http://schemas.microsoft.com/office/infopath/2007/PartnerControls"/>
    <ds:schemaRef ds:uri="70c7546b-1e65-4330-830a-e665913d411a"/>
    <ds:schemaRef ds:uri="84454a79-485d-42aa-a46b-3e8dd221e304"/>
    <ds:schemaRef ds:uri="http://schemas.microsoft.com/sharepoint/v3"/>
  </ds:schemaRefs>
</ds:datastoreItem>
</file>

<file path=customXml/itemProps2.xml><?xml version="1.0" encoding="utf-8"?>
<ds:datastoreItem xmlns:ds="http://schemas.openxmlformats.org/officeDocument/2006/customXml" ds:itemID="{20AA3A2D-9E29-4816-B416-599ED440EA4C}">
  <ds:schemaRefs>
    <ds:schemaRef ds:uri="http://schemas.openxmlformats.org/officeDocument/2006/bibliography"/>
  </ds:schemaRefs>
</ds:datastoreItem>
</file>

<file path=customXml/itemProps3.xml><?xml version="1.0" encoding="utf-8"?>
<ds:datastoreItem xmlns:ds="http://schemas.openxmlformats.org/officeDocument/2006/customXml" ds:itemID="{23774BF3-90A5-4D9F-8C0E-D2E3C4196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B40ABA-9B09-4CF0-AAAB-7BD4E0B82600}">
  <ds:schemaRefs>
    <ds:schemaRef ds:uri="http://schemas.microsoft.com/sharepoint/v3/contenttype/forms"/>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7</TotalTime>
  <Pages>35</Pages>
  <Words>10808</Words>
  <Characters>64849</Characters>
  <Application>Microsoft Office Word</Application>
  <DocSecurity>0</DocSecurity>
  <Lines>540</Lines>
  <Paragraphs>151</Paragraphs>
  <ScaleCrop>false</ScaleCrop>
  <Company/>
  <LinksUpToDate>false</LinksUpToDate>
  <CharactersWithSpaces>75506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dc:creator>
  <cp:keywords/>
  <cp:lastModifiedBy>Anna Cybulska</cp:lastModifiedBy>
  <cp:revision>27</cp:revision>
  <cp:lastPrinted>2025-07-22T16:56:00Z</cp:lastPrinted>
  <dcterms:created xsi:type="dcterms:W3CDTF">2025-10-28T04:21:00Z</dcterms:created>
  <dcterms:modified xsi:type="dcterms:W3CDTF">2025-12-29T11:25:00Z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0x0101005B65430942F0914AB051A6B121F05501</vt:lpwstr>
  </property>
  <property fmtid="{D5CDD505-2E9C-101B-9397-08002B2CF9AE}" pid="9" name="MediaServiceImageTags">
    <vt:lpwstr/>
  </property>
  <property fmtid="{D5CDD505-2E9C-101B-9397-08002B2CF9AE}" pid="10" name="Order">
    <vt:r8>267300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